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9EF4D" w14:textId="311AF70A" w:rsidR="00E114F3" w:rsidRPr="008D71E9" w:rsidRDefault="00825C0C" w:rsidP="00370155">
      <w:pPr>
        <w:pStyle w:val="Annexetitre"/>
        <w:spacing w:before="0"/>
        <w:ind w:firstLine="720"/>
        <w:jc w:val="left"/>
      </w:pPr>
      <w:r>
        <w:t xml:space="preserve"> </w:t>
      </w:r>
      <w:r w:rsidR="00E114F3" w:rsidRPr="008D71E9">
        <w:t>ANNEX XXXII – Instructions for operational risk disclosure templates</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sidRPr="008D71E9">
        <w:rPr>
          <w:rFonts w:ascii="Times New Roman" w:hAnsi="Times New Roman"/>
          <w:b/>
          <w:bCs/>
          <w:sz w:val="24"/>
        </w:rPr>
        <w:t xml:space="preserve">Table EU ORA - Qualitative information on operational risk. </w:t>
      </w:r>
      <w:r w:rsidRPr="008D71E9">
        <w:rPr>
          <w:rFonts w:ascii="Times New Roman" w:hAnsi="Times New Roman"/>
          <w:bCs/>
          <w:sz w:val="24"/>
        </w:rPr>
        <w:t>Flexible table</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lang w:eastAsia="en-GB"/>
        </w:rPr>
      </w:pPr>
      <w:r w:rsidRPr="008D71E9">
        <w:rPr>
          <w:rFonts w:ascii="Times New Roman" w:hAnsi="Times New Roman"/>
          <w:sz w:val="24"/>
        </w:rPr>
        <w:t>Institutions shall disclose the information included in this table in application of Articles 435(1), 446</w:t>
      </w:r>
      <w:r w:rsidR="00AB1539" w:rsidRPr="008D71E9">
        <w:rPr>
          <w:rFonts w:ascii="Times New Roman" w:hAnsi="Times New Roman"/>
          <w:sz w:val="24"/>
        </w:rPr>
        <w:t xml:space="preserve"> (1)</w:t>
      </w:r>
      <w:r w:rsidR="00C3709E" w:rsidRPr="008D71E9">
        <w:rPr>
          <w:rFonts w:ascii="Times New Roman" w:hAnsi="Times New Roman"/>
          <w:sz w:val="24"/>
        </w:rPr>
        <w:t>, point a)</w:t>
      </w:r>
      <w:r w:rsidRPr="008D71E9">
        <w:rPr>
          <w:rFonts w:ascii="Times New Roman" w:hAnsi="Times New Roman"/>
          <w:sz w:val="24"/>
        </w:rPr>
        <w:t xml:space="preserve"> of Regulation (EU) 575/2013</w:t>
      </w:r>
      <w:r w:rsidR="00E114F3" w:rsidRPr="008D71E9">
        <w:rPr>
          <w:rStyle w:val="FootnoteReference"/>
          <w:rFonts w:ascii="Times New Roman" w:hAnsi="Times New Roman"/>
          <w:sz w:val="24"/>
          <w:szCs w:val="24"/>
        </w:rPr>
        <w:footnoteReference w:id="2"/>
      </w:r>
      <w:r w:rsidRPr="008D71E9">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sidRPr="008D71E9">
        <w:rPr>
          <w:rFonts w:ascii="Times New Roman" w:hAnsi="Times New Roman"/>
          <w:bCs/>
          <w:sz w:val="24"/>
        </w:rPr>
        <w:t xml:space="preserve">Institutions shall </w:t>
      </w:r>
      <w:r w:rsidR="00912473" w:rsidRPr="008D71E9">
        <w:rPr>
          <w:rFonts w:ascii="Times New Roman" w:hAnsi="Times New Roman"/>
          <w:bCs/>
          <w:sz w:val="24"/>
        </w:rPr>
        <w:t>apply</w:t>
      </w:r>
      <w:r w:rsidRPr="008D71E9">
        <w:rPr>
          <w:rFonts w:ascii="Times New Roman" w:hAnsi="Times New Roman"/>
          <w:bCs/>
          <w:sz w:val="24"/>
        </w:rPr>
        <w:t xml:space="preserve"> the instructions provided below in this Annex to complete the Operational Risk disclosure table EU ORA as presented in Annex XXXI </w:t>
      </w:r>
      <w:r w:rsidR="00EE72D7">
        <w:rPr>
          <w:rFonts w:ascii="Times New Roman" w:hAnsi="Times New Roman"/>
          <w:bCs/>
          <w:sz w:val="24"/>
        </w:rPr>
        <w:t>of the EBA IT solutions</w:t>
      </w:r>
      <w:r w:rsidRPr="008D71E9">
        <w:rPr>
          <w:rFonts w:ascii="Times New Roman" w:hAnsi="Times New Roman"/>
          <w:bCs/>
          <w:sz w:val="24"/>
        </w:rPr>
        <w:t>.</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Legal references and instructions</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Row number</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Explanation</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(a) </w:t>
            </w:r>
          </w:p>
        </w:tc>
        <w:tc>
          <w:tcPr>
            <w:tcW w:w="7371" w:type="dxa"/>
            <w:tcBorders>
              <w:top w:val="single" w:sz="4" w:space="0" w:color="auto"/>
              <w:left w:val="nil"/>
              <w:bottom w:val="single" w:sz="4" w:space="0" w:color="auto"/>
              <w:right w:val="single" w:sz="4" w:space="0" w:color="auto"/>
            </w:tcBorders>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Disclosure of the risk management objectives and policies</w:t>
            </w:r>
          </w:p>
          <w:p w14:paraId="65684A44" w14:textId="7101D8E2" w:rsidR="00E114F3" w:rsidRPr="008D71E9" w:rsidRDefault="2A1FD4BE">
            <w:pPr>
              <w:spacing w:after="120"/>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w:t>
            </w:r>
            <w:r w:rsidR="00597741" w:rsidRPr="008D71E9">
              <w:rPr>
                <w:rFonts w:ascii="Times New Roman" w:eastAsia="Times New Roman" w:hAnsi="Times New Roman" w:cs="Times New Roman"/>
                <w:color w:val="000000" w:themeColor="text1"/>
                <w:sz w:val="24"/>
                <w:lang w:eastAsia="en-GB"/>
              </w:rPr>
              <w:t xml:space="preserve"> </w:t>
            </w:r>
            <w:r w:rsidRPr="008D71E9">
              <w:rPr>
                <w:rFonts w:ascii="Times New Roman" w:eastAsia="Times New Roman" w:hAnsi="Times New Roman" w:cs="Times New Roman"/>
                <w:color w:val="000000" w:themeColor="text1"/>
                <w:sz w:val="24"/>
                <w:lang w:eastAsia="en-GB"/>
              </w:rPr>
              <w:t>Article 435(1)</w:t>
            </w:r>
            <w:r w:rsidR="00775BD9" w:rsidRPr="008D71E9">
              <w:rPr>
                <w:rFonts w:ascii="Times New Roman" w:eastAsia="Times New Roman" w:hAnsi="Times New Roman" w:cs="Times New Roman"/>
                <w:color w:val="000000" w:themeColor="text1"/>
                <w:sz w:val="24"/>
                <w:lang w:eastAsia="en-GB"/>
              </w:rPr>
              <w:t>, point (a) of</w:t>
            </w:r>
            <w:del w:id="0" w:author="Author">
              <w:r w:rsidRPr="008D71E9" w:rsidDel="00CC212C">
                <w:rPr>
                  <w:rFonts w:ascii="Times New Roman" w:eastAsia="Times New Roman" w:hAnsi="Times New Roman" w:cs="Times New Roman"/>
                  <w:color w:val="000000" w:themeColor="text1"/>
                  <w:sz w:val="24"/>
                  <w:lang w:eastAsia="en-GB"/>
                </w:rPr>
                <w:delText xml:space="preserve"> </w:delText>
              </w:r>
            </w:del>
            <w:r w:rsidR="20353CAB"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their </w:t>
            </w:r>
            <w:r w:rsidR="004E5F6E" w:rsidRPr="008D71E9">
              <w:rPr>
                <w:rFonts w:ascii="Times New Roman" w:eastAsia="Times New Roman" w:hAnsi="Times New Roman" w:cs="Times New Roman"/>
                <w:color w:val="000000" w:themeColor="text1"/>
                <w:sz w:val="24"/>
                <w:lang w:eastAsia="en-GB"/>
              </w:rPr>
              <w:t>objectives, policies, frameworks and guidelines for the management of operational risk, including the strategies and processes to manage th</w:t>
            </w:r>
            <w:r w:rsidR="00F45FA0" w:rsidRPr="008D71E9">
              <w:rPr>
                <w:rFonts w:ascii="Times New Roman" w:eastAsia="Times New Roman" w:hAnsi="Times New Roman" w:cs="Times New Roman"/>
                <w:color w:val="000000" w:themeColor="text1"/>
                <w:sz w:val="24"/>
                <w:lang w:eastAsia="en-GB"/>
              </w:rPr>
              <w:t>at</w:t>
            </w:r>
            <w:r w:rsidR="004E5F6E" w:rsidRPr="008D71E9">
              <w:rPr>
                <w:rFonts w:ascii="Times New Roman" w:eastAsia="Times New Roman" w:hAnsi="Times New Roman" w:cs="Times New Roman"/>
                <w:color w:val="000000" w:themeColor="text1"/>
                <w:sz w:val="24"/>
                <w:lang w:eastAsia="en-GB"/>
              </w:rPr>
              <w:t xml:space="preserve"> risk.</w:t>
            </w:r>
            <w:r w:rsidR="004E5F6E" w:rsidRPr="008D71E9">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(b) </w:t>
            </w:r>
          </w:p>
        </w:tc>
        <w:tc>
          <w:tcPr>
            <w:tcW w:w="7371" w:type="dxa"/>
            <w:tcBorders>
              <w:top w:val="single" w:sz="4" w:space="0" w:color="auto"/>
              <w:left w:val="nil"/>
              <w:bottom w:val="single" w:sz="4" w:space="0" w:color="auto"/>
              <w:right w:val="single" w:sz="4" w:space="0" w:color="auto"/>
            </w:tcBorders>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Disclosure of the structure and organisation of the operational risk management function</w:t>
            </w:r>
          </w:p>
          <w:p w14:paraId="739779F0" w14:textId="092C61F0" w:rsidR="00E114F3" w:rsidRPr="008D71E9" w:rsidRDefault="00885AC5">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(b)</w:t>
            </w:r>
            <w:r w:rsidR="1905675E" w:rsidRPr="008D71E9">
              <w:rPr>
                <w:rFonts w:ascii="Times New Roman" w:eastAsia="Times New Roman" w:hAnsi="Times New Roman" w:cs="Times New Roman"/>
                <w:color w:val="000000" w:themeColor="text1"/>
                <w:sz w:val="24"/>
                <w:lang w:eastAsia="en-GB"/>
              </w:rPr>
              <w:t xml:space="preserve"> of</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structure and organisation of the operational risk management function, including information </w:t>
            </w:r>
            <w:proofErr w:type="gramStart"/>
            <w:r w:rsidRPr="008D71E9">
              <w:rPr>
                <w:rFonts w:ascii="Times New Roman" w:eastAsia="Times New Roman" w:hAnsi="Times New Roman" w:cs="Times New Roman"/>
                <w:color w:val="000000" w:themeColor="text1"/>
                <w:sz w:val="24"/>
                <w:lang w:eastAsia="en-GB"/>
              </w:rPr>
              <w:t>on the basis of</w:t>
            </w:r>
            <w:proofErr w:type="gramEnd"/>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the operational risk management function’s</w:t>
            </w:r>
            <w:r w:rsidRPr="008D71E9">
              <w:rPr>
                <w:rFonts w:ascii="Times New Roman" w:eastAsia="Times New Roman" w:hAnsi="Times New Roman" w:cs="Times New Roman"/>
                <w:color w:val="000000" w:themeColor="text1"/>
                <w:sz w:val="24"/>
                <w:lang w:eastAsia="en-GB"/>
              </w:rPr>
              <w:t xml:space="preserve"> authority, its powers and accountability in accordance with the institution's incorporation and governing documents, and control function.</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(c)</w:t>
            </w:r>
          </w:p>
        </w:tc>
        <w:tc>
          <w:tcPr>
            <w:tcW w:w="7371" w:type="dxa"/>
            <w:tcBorders>
              <w:top w:val="single" w:sz="4" w:space="0" w:color="auto"/>
              <w:left w:val="nil"/>
              <w:bottom w:val="single" w:sz="4" w:space="0" w:color="auto"/>
              <w:right w:val="single" w:sz="4" w:space="0" w:color="auto"/>
            </w:tcBorders>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Description of the scope and nature of the measurement system</w:t>
            </w:r>
          </w:p>
          <w:p w14:paraId="2426746E" w14:textId="37F86BBD" w:rsidR="00E114F3" w:rsidRPr="008D71E9" w:rsidRDefault="005129A3">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(c)</w:t>
            </w:r>
            <w:r w:rsidR="4495982A" w:rsidRPr="008D71E9">
              <w:rPr>
                <w:rFonts w:ascii="Times New Roman" w:eastAsia="Times New Roman" w:hAnsi="Times New Roman" w:cs="Times New Roman"/>
                <w:color w:val="000000" w:themeColor="text1"/>
                <w:sz w:val="24"/>
                <w:lang w:eastAsia="en-GB"/>
              </w:rPr>
              <w:t xml:space="preserve"> of</w:t>
            </w:r>
            <w:del w:id="1" w:author="Author">
              <w:r w:rsidRPr="008D71E9" w:rsidDel="00CC212C">
                <w:rPr>
                  <w:rFonts w:ascii="Times New Roman" w:eastAsia="Times New Roman" w:hAnsi="Times New Roman" w:cs="Times New Roman"/>
                  <w:color w:val="000000" w:themeColor="text1"/>
                  <w:sz w:val="24"/>
                  <w:lang w:eastAsia="en-GB"/>
                </w:rPr>
                <w:delText xml:space="preserve"> </w:delText>
              </w:r>
            </w:del>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scope and nature of the </w:t>
            </w:r>
            <w:r w:rsidR="00F45FA0" w:rsidRPr="008D71E9">
              <w:rPr>
                <w:rFonts w:ascii="Times New Roman" w:eastAsia="Times New Roman" w:hAnsi="Times New Roman" w:cs="Times New Roman"/>
                <w:color w:val="000000" w:themeColor="text1"/>
                <w:sz w:val="24"/>
                <w:lang w:eastAsia="en-GB"/>
              </w:rPr>
              <w:t xml:space="preserve">operational risk </w:t>
            </w:r>
            <w:r w:rsidRPr="008D71E9">
              <w:rPr>
                <w:rFonts w:ascii="Times New Roman" w:eastAsia="Times New Roman" w:hAnsi="Times New Roman" w:cs="Times New Roman"/>
                <w:color w:val="000000" w:themeColor="text1"/>
                <w:sz w:val="24"/>
                <w:lang w:eastAsia="en-GB"/>
              </w:rPr>
              <w:t>measurement system</w:t>
            </w:r>
            <w:r w:rsidR="00CD444E" w:rsidRPr="008D71E9">
              <w:rPr>
                <w:rFonts w:ascii="Times New Roman" w:eastAsia="Times New Roman" w:hAnsi="Times New Roman" w:cs="Times New Roman"/>
                <w:color w:val="000000" w:themeColor="text1"/>
                <w:sz w:val="24"/>
                <w:lang w:eastAsia="en-GB"/>
              </w:rPr>
              <w:t xml:space="preserve"> (i</w:t>
            </w:r>
            <w:r w:rsidR="006671B4" w:rsidRPr="008D71E9">
              <w:rPr>
                <w:rFonts w:ascii="Times New Roman" w:eastAsia="Times New Roman" w:hAnsi="Times New Roman" w:cs="Times New Roman"/>
                <w:color w:val="000000" w:themeColor="text1"/>
                <w:sz w:val="24"/>
                <w:lang w:eastAsia="en-GB"/>
              </w:rPr>
              <w:t>.</w:t>
            </w:r>
            <w:r w:rsidR="00CD444E" w:rsidRPr="008D71E9">
              <w:rPr>
                <w:rFonts w:ascii="Times New Roman" w:eastAsia="Times New Roman" w:hAnsi="Times New Roman" w:cs="Times New Roman"/>
                <w:color w:val="000000" w:themeColor="text1"/>
                <w:sz w:val="24"/>
                <w:lang w:eastAsia="en-GB"/>
              </w:rPr>
              <w:t>e</w:t>
            </w:r>
            <w:r w:rsidR="006671B4" w:rsidRPr="008D71E9">
              <w:rPr>
                <w:rFonts w:ascii="Times New Roman" w:eastAsia="Times New Roman" w:hAnsi="Times New Roman" w:cs="Times New Roman"/>
                <w:color w:val="000000" w:themeColor="text1"/>
                <w:sz w:val="24"/>
                <w:lang w:eastAsia="en-GB"/>
              </w:rPr>
              <w:t>.</w:t>
            </w:r>
            <w:r w:rsidR="00CD444E" w:rsidRPr="008D71E9">
              <w:rPr>
                <w:rFonts w:ascii="Times New Roman" w:eastAsia="Times New Roman" w:hAnsi="Times New Roman" w:cs="Times New Roman"/>
                <w:color w:val="000000" w:themeColor="text1"/>
                <w:sz w:val="24"/>
                <w:lang w:eastAsia="en-GB"/>
              </w:rPr>
              <w:t xml:space="preserve"> the systems and data used to measure operational risk </w:t>
            </w:r>
            <w:proofErr w:type="gramStart"/>
            <w:r w:rsidR="00CD444E" w:rsidRPr="008D71E9">
              <w:rPr>
                <w:rFonts w:ascii="Times New Roman" w:eastAsia="Times New Roman" w:hAnsi="Times New Roman" w:cs="Times New Roman"/>
                <w:color w:val="000000" w:themeColor="text1"/>
                <w:sz w:val="24"/>
                <w:lang w:eastAsia="en-GB"/>
              </w:rPr>
              <w:t>in order to</w:t>
            </w:r>
            <w:proofErr w:type="gramEnd"/>
            <w:r w:rsidR="00CD444E" w:rsidRPr="008D71E9">
              <w:rPr>
                <w:rFonts w:ascii="Times New Roman" w:eastAsia="Times New Roman" w:hAnsi="Times New Roman" w:cs="Times New Roman"/>
                <w:color w:val="000000" w:themeColor="text1"/>
                <w:sz w:val="24"/>
                <w:lang w:eastAsia="en-GB"/>
              </w:rPr>
              <w:t xml:space="preserve"> estimate the operational risk capital charge)</w:t>
            </w:r>
            <w:r w:rsidRPr="008D71E9">
              <w:rPr>
                <w:rFonts w:ascii="Times New Roman" w:eastAsia="Times New Roman" w:hAnsi="Times New Roman" w:cs="Times New Roman"/>
                <w:color w:val="000000" w:themeColor="text1"/>
                <w:sz w:val="24"/>
                <w:lang w:eastAsia="en-GB"/>
              </w:rPr>
              <w:t>.</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(d)</w:t>
            </w:r>
          </w:p>
        </w:tc>
        <w:tc>
          <w:tcPr>
            <w:tcW w:w="7371" w:type="dxa"/>
            <w:tcBorders>
              <w:top w:val="single" w:sz="4" w:space="0" w:color="auto"/>
              <w:left w:val="nil"/>
              <w:bottom w:val="single" w:sz="4" w:space="0" w:color="auto"/>
              <w:right w:val="single" w:sz="4" w:space="0" w:color="auto"/>
            </w:tcBorders>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themeColor="text1"/>
                <w:sz w:val="24"/>
                <w:lang w:eastAsia="en-GB"/>
              </w:rPr>
              <w:t xml:space="preserve">Description of the scope and nature of the </w:t>
            </w:r>
            <w:r w:rsidRPr="008D71E9">
              <w:rPr>
                <w:rFonts w:ascii="Times New Roman" w:eastAsia="Times New Roman" w:hAnsi="Times New Roman" w:cs="Times New Roman"/>
                <w:b/>
                <w:bCs/>
                <w:color w:val="000000" w:themeColor="text1"/>
                <w:sz w:val="24"/>
                <w:lang w:eastAsia="en-GB"/>
              </w:rPr>
              <w:t xml:space="preserve">operational risk </w:t>
            </w:r>
            <w:r w:rsidRPr="008D71E9">
              <w:rPr>
                <w:rFonts w:ascii="Times New Roman" w:eastAsia="Times New Roman" w:hAnsi="Times New Roman" w:cs="Times New Roman"/>
                <w:b/>
                <w:color w:val="000000" w:themeColor="text1"/>
                <w:sz w:val="24"/>
                <w:lang w:eastAsia="en-GB"/>
              </w:rPr>
              <w:t>reporting framework</w:t>
            </w:r>
          </w:p>
          <w:p w14:paraId="1EE9A69D" w14:textId="3E92FDF7" w:rsidR="00E114F3" w:rsidRPr="008D71E9" w:rsidRDefault="005D02AE">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(c)</w:t>
            </w:r>
            <w:del w:id="2" w:author="Author">
              <w:r w:rsidRPr="008D71E9" w:rsidDel="00CC212C">
                <w:rPr>
                  <w:rFonts w:ascii="Times New Roman" w:eastAsia="Times New Roman" w:hAnsi="Times New Roman" w:cs="Times New Roman"/>
                  <w:color w:val="000000" w:themeColor="text1"/>
                  <w:sz w:val="24"/>
                  <w:lang w:eastAsia="en-GB"/>
                </w:rPr>
                <w:delText xml:space="preserve"> </w:delText>
              </w:r>
            </w:del>
            <w:r w:rsidRPr="008D71E9">
              <w:rPr>
                <w:rFonts w:ascii="Times New Roman" w:hAnsi="Times New Roman"/>
                <w:sz w:val="24"/>
              </w:rPr>
              <w:t xml:space="preserve"> </w:t>
            </w:r>
            <w:r w:rsidR="00634105" w:rsidRPr="008D71E9">
              <w:rPr>
                <w:rFonts w:ascii="Times New Roman" w:hAnsi="Times New Roman"/>
                <w:sz w:val="24"/>
              </w:rPr>
              <w:t>of</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scope and nature of the operational risk reporting framework to </w:t>
            </w:r>
            <w:r w:rsidR="00695DBE" w:rsidRPr="008D71E9">
              <w:rPr>
                <w:rFonts w:ascii="Times New Roman" w:eastAsia="Times New Roman" w:hAnsi="Times New Roman" w:cs="Times New Roman"/>
                <w:color w:val="000000" w:themeColor="text1"/>
                <w:sz w:val="24"/>
                <w:lang w:eastAsia="en-GB"/>
              </w:rPr>
              <w:t xml:space="preserve">the </w:t>
            </w:r>
            <w:r w:rsidRPr="008D71E9">
              <w:rPr>
                <w:rFonts w:ascii="Times New Roman" w:eastAsia="Times New Roman" w:hAnsi="Times New Roman" w:cs="Times New Roman"/>
                <w:color w:val="000000" w:themeColor="text1"/>
                <w:sz w:val="24"/>
                <w:lang w:eastAsia="en-GB"/>
              </w:rPr>
              <w:t>executive management and to the Board of Directors.</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lastRenderedPageBreak/>
              <w:t>(e)</w:t>
            </w:r>
          </w:p>
        </w:tc>
        <w:tc>
          <w:tcPr>
            <w:tcW w:w="7371" w:type="dxa"/>
            <w:tcBorders>
              <w:top w:val="single" w:sz="4" w:space="0" w:color="auto"/>
              <w:left w:val="nil"/>
              <w:bottom w:val="single" w:sz="4" w:space="0" w:color="auto"/>
              <w:right w:val="single" w:sz="4" w:space="0" w:color="auto"/>
            </w:tcBorders>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b/>
                <w:color w:val="000000" w:themeColor="text1"/>
                <w:sz w:val="24"/>
                <w:lang w:eastAsia="en-GB"/>
              </w:rPr>
              <w:t xml:space="preserve">Description of the </w:t>
            </w:r>
            <w:r w:rsidRPr="008D71E9">
              <w:rPr>
                <w:rFonts w:ascii="Times New Roman" w:eastAsia="Times New Roman" w:hAnsi="Times New Roman" w:cs="Times New Roman"/>
                <w:b/>
                <w:bCs/>
                <w:color w:val="000000" w:themeColor="text1"/>
                <w:sz w:val="24"/>
                <w:lang w:eastAsia="en-GB"/>
              </w:rPr>
              <w:t xml:space="preserve">policies and strategies of the </w:t>
            </w:r>
            <w:r w:rsidRPr="008D71E9">
              <w:rPr>
                <w:rFonts w:ascii="Times New Roman" w:eastAsia="Times New Roman" w:hAnsi="Times New Roman" w:cs="Times New Roman"/>
                <w:b/>
                <w:color w:val="000000" w:themeColor="text1"/>
                <w:sz w:val="24"/>
                <w:lang w:eastAsia="en-GB"/>
              </w:rPr>
              <w:t xml:space="preserve">risk mitigation and risk </w:t>
            </w:r>
            <w:r w:rsidRPr="008D71E9">
              <w:rPr>
                <w:rFonts w:ascii="Times New Roman" w:eastAsia="Times New Roman" w:hAnsi="Times New Roman" w:cs="Times New Roman"/>
                <w:b/>
                <w:bCs/>
                <w:color w:val="000000" w:themeColor="text1"/>
                <w:sz w:val="24"/>
                <w:lang w:eastAsia="en-GB"/>
              </w:rPr>
              <w:t>hedge</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lang w:eastAsia="en-GB"/>
              </w:rPr>
            </w:pPr>
            <w:r w:rsidRPr="008D71E9">
              <w:t xml:space="preserve"> </w:t>
            </w: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(d) of</w:t>
            </w:r>
            <w:r w:rsidRPr="008D71E9">
              <w:rPr>
                <w:rFonts w:ascii="Times New Roman" w:eastAsia="Times New Roman" w:hAnsi="Times New Roman" w:cs="Times New Roman"/>
                <w:color w:val="000000" w:themeColor="text1"/>
                <w:sz w:val="24"/>
                <w:lang w:eastAsia="en-GB"/>
              </w:rPr>
              <w:t xml:space="preserve"> </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institutions shall disclos</w:t>
            </w:r>
            <w:r w:rsidR="00695DBE" w:rsidRPr="008D71E9">
              <w:rPr>
                <w:rFonts w:ascii="Times New Roman" w:eastAsia="Times New Roman" w:hAnsi="Times New Roman" w:cs="Times New Roman"/>
                <w:color w:val="000000" w:themeColor="text1"/>
                <w:sz w:val="24"/>
                <w:lang w:eastAsia="en-GB"/>
              </w:rPr>
              <w:t>e</w:t>
            </w:r>
            <w:r w:rsidRPr="008D71E9">
              <w:rPr>
                <w:rFonts w:ascii="Times New Roman" w:eastAsia="Times New Roman" w:hAnsi="Times New Roman" w:cs="Times New Roman"/>
                <w:color w:val="000000" w:themeColor="text1"/>
                <w:sz w:val="24"/>
                <w:lang w:eastAsia="en-GB"/>
              </w:rPr>
              <w:t xml:space="preserve"> their policies and strategies of the risk mitigation and risk hedge used in the management of operational risk</w:t>
            </w:r>
            <w:r w:rsidR="00695DBE" w:rsidRPr="008D71E9">
              <w:rPr>
                <w:rFonts w:ascii="Times New Roman" w:eastAsia="Times New Roman" w:hAnsi="Times New Roman" w:cs="Times New Roman"/>
                <w:color w:val="000000" w:themeColor="text1"/>
                <w:sz w:val="24"/>
                <w:lang w:eastAsia="en-GB"/>
              </w:rPr>
              <w:t>,</w:t>
            </w:r>
            <w:r w:rsidRPr="008D71E9">
              <w:rPr>
                <w:rFonts w:ascii="Times New Roman" w:eastAsia="Times New Roman" w:hAnsi="Times New Roman" w:cs="Times New Roman"/>
                <w:color w:val="000000" w:themeColor="text1"/>
                <w:sz w:val="24"/>
                <w:lang w:eastAsia="en-GB"/>
              </w:rPr>
              <w:t xml:space="preserve"> includ</w:t>
            </w:r>
            <w:r w:rsidR="00695DBE" w:rsidRPr="008D71E9">
              <w:rPr>
                <w:rFonts w:ascii="Times New Roman" w:eastAsia="Times New Roman" w:hAnsi="Times New Roman" w:cs="Times New Roman"/>
                <w:color w:val="000000" w:themeColor="text1"/>
                <w:sz w:val="24"/>
                <w:lang w:eastAsia="en-GB"/>
              </w:rPr>
              <w:t>ing</w:t>
            </w:r>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 xml:space="preserve">where the operational risk </w:t>
            </w:r>
            <w:r w:rsidRPr="008D71E9">
              <w:rPr>
                <w:rFonts w:ascii="Times New Roman" w:eastAsia="Times New Roman" w:hAnsi="Times New Roman" w:cs="Times New Roman"/>
                <w:color w:val="000000" w:themeColor="text1"/>
                <w:sz w:val="24"/>
                <w:lang w:eastAsia="en-GB"/>
              </w:rPr>
              <w:t>mitigation</w:t>
            </w:r>
            <w:r w:rsidR="00695DBE" w:rsidRPr="008D71E9">
              <w:rPr>
                <w:rFonts w:ascii="Times New Roman" w:eastAsia="Times New Roman" w:hAnsi="Times New Roman" w:cs="Times New Roman"/>
                <w:color w:val="000000" w:themeColor="text1"/>
                <w:sz w:val="24"/>
                <w:lang w:eastAsia="en-GB"/>
              </w:rPr>
              <w:t xml:space="preserve"> is achieved via</w:t>
            </w:r>
            <w:r w:rsidRPr="008D71E9">
              <w:rPr>
                <w:rFonts w:ascii="Times New Roman" w:eastAsia="Times New Roman" w:hAnsi="Times New Roman" w:cs="Times New Roman"/>
                <w:color w:val="000000" w:themeColor="text1"/>
                <w:sz w:val="24"/>
                <w:lang w:eastAsia="en-GB"/>
              </w:rPr>
              <w:t xml:space="preserve"> policy (</w:t>
            </w:r>
            <w:r w:rsidR="00695DBE" w:rsidRPr="008D71E9">
              <w:rPr>
                <w:rFonts w:ascii="Times New Roman" w:eastAsia="Times New Roman" w:hAnsi="Times New Roman" w:cs="Times New Roman"/>
                <w:color w:val="000000" w:themeColor="text1"/>
                <w:sz w:val="24"/>
                <w:lang w:eastAsia="en-GB"/>
              </w:rPr>
              <w:t>in which case they shall disclose</w:t>
            </w:r>
            <w:r w:rsidRPr="008D71E9">
              <w:rPr>
                <w:rFonts w:ascii="Times New Roman" w:eastAsia="Times New Roman" w:hAnsi="Times New Roman" w:cs="Times New Roman"/>
                <w:color w:val="000000" w:themeColor="text1"/>
                <w:sz w:val="24"/>
                <w:lang w:eastAsia="en-GB"/>
              </w:rPr>
              <w:t xml:space="preserve"> the policies on risk culture, risk appetite and outsourcing), </w:t>
            </w:r>
            <w:r w:rsidR="00695DBE" w:rsidRPr="008D71E9">
              <w:rPr>
                <w:rFonts w:ascii="Times New Roman" w:eastAsia="Times New Roman" w:hAnsi="Times New Roman" w:cs="Times New Roman"/>
                <w:color w:val="000000" w:themeColor="text1"/>
                <w:sz w:val="24"/>
                <w:lang w:eastAsia="en-GB"/>
              </w:rPr>
              <w:t xml:space="preserve">or where it is achieved via </w:t>
            </w:r>
            <w:r w:rsidRPr="008D71E9">
              <w:rPr>
                <w:rFonts w:ascii="Times New Roman" w:eastAsia="Times New Roman" w:hAnsi="Times New Roman" w:cs="Times New Roman"/>
                <w:color w:val="000000" w:themeColor="text1"/>
                <w:sz w:val="24"/>
                <w:lang w:eastAsia="en-GB"/>
              </w:rPr>
              <w:t xml:space="preserve">divesting from high-risk businesses </w:t>
            </w:r>
            <w:r w:rsidR="00695DBE" w:rsidRPr="008D71E9">
              <w:rPr>
                <w:rFonts w:ascii="Times New Roman" w:eastAsia="Times New Roman" w:hAnsi="Times New Roman" w:cs="Times New Roman"/>
                <w:color w:val="000000" w:themeColor="text1"/>
                <w:sz w:val="24"/>
                <w:lang w:eastAsia="en-GB"/>
              </w:rPr>
              <w:t>or via</w:t>
            </w:r>
            <w:r w:rsidRPr="008D71E9">
              <w:rPr>
                <w:rFonts w:ascii="Times New Roman" w:eastAsia="Times New Roman" w:hAnsi="Times New Roman" w:cs="Times New Roman"/>
                <w:color w:val="000000" w:themeColor="text1"/>
                <w:sz w:val="24"/>
                <w:lang w:eastAsia="en-GB"/>
              </w:rPr>
              <w:t xml:space="preserve"> the establishment of controls.</w:t>
            </w:r>
            <w:r w:rsidR="00695DBE" w:rsidRPr="008D71E9">
              <w:rPr>
                <w:rFonts w:ascii="Times New Roman" w:eastAsia="Times New Roman" w:hAnsi="Times New Roman" w:cs="Times New Roman"/>
                <w:color w:val="000000" w:themeColor="text1"/>
                <w:sz w:val="24"/>
                <w:lang w:eastAsia="en-GB"/>
              </w:rPr>
              <w:t xml:space="preserve"> Institutions shall also disclose</w:t>
            </w:r>
            <w:r w:rsidR="004C2C33"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w:t>
            </w:r>
            <w:r w:rsidRPr="008D71E9">
              <w:rPr>
                <w:rFonts w:ascii="Times New Roman" w:eastAsia="Times New Roman" w:hAnsi="Times New Roman" w:cs="Times New Roman"/>
                <w:color w:val="000000" w:themeColor="text1"/>
                <w:sz w:val="24"/>
                <w:lang w:eastAsia="en-GB"/>
              </w:rPr>
              <w:t>he remaining exposure</w:t>
            </w:r>
            <w:r w:rsidR="00695DBE" w:rsidRPr="008D71E9">
              <w:rPr>
                <w:rFonts w:ascii="Times New Roman" w:eastAsia="Times New Roman" w:hAnsi="Times New Roman" w:cs="Times New Roman"/>
                <w:color w:val="000000" w:themeColor="text1"/>
                <w:sz w:val="24"/>
                <w:lang w:eastAsia="en-GB"/>
              </w:rPr>
              <w:t>s</w:t>
            </w:r>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that are</w:t>
            </w:r>
            <w:r w:rsidRPr="008D71E9">
              <w:rPr>
                <w:rFonts w:ascii="Times New Roman" w:eastAsia="Times New Roman" w:hAnsi="Times New Roman" w:cs="Times New Roman"/>
                <w:color w:val="000000" w:themeColor="text1"/>
                <w:sz w:val="24"/>
                <w:lang w:eastAsia="en-GB"/>
              </w:rPr>
              <w:t xml:space="preserve"> absorbed by the </w:t>
            </w:r>
            <w:r w:rsidR="00695DBE" w:rsidRPr="008D71E9">
              <w:rPr>
                <w:rFonts w:ascii="Times New Roman" w:eastAsia="Times New Roman" w:hAnsi="Times New Roman" w:cs="Times New Roman"/>
                <w:color w:val="000000" w:themeColor="text1"/>
                <w:sz w:val="24"/>
                <w:lang w:eastAsia="en-GB"/>
              </w:rPr>
              <w:t xml:space="preserve">institutions themselves </w:t>
            </w:r>
            <w:r w:rsidRPr="008D71E9">
              <w:rPr>
                <w:rFonts w:ascii="Times New Roman" w:eastAsia="Times New Roman" w:hAnsi="Times New Roman" w:cs="Times New Roman"/>
                <w:color w:val="000000" w:themeColor="text1"/>
                <w:sz w:val="24"/>
                <w:lang w:eastAsia="en-GB"/>
              </w:rPr>
              <w:t>or</w:t>
            </w:r>
            <w:r w:rsidR="00695DBE" w:rsidRPr="008D71E9">
              <w:rPr>
                <w:rFonts w:ascii="Times New Roman" w:eastAsia="Times New Roman" w:hAnsi="Times New Roman" w:cs="Times New Roman"/>
                <w:color w:val="000000" w:themeColor="text1"/>
                <w:sz w:val="24"/>
                <w:lang w:eastAsia="en-GB"/>
              </w:rPr>
              <w:t>, where applicable the remaining exposures that are</w:t>
            </w:r>
            <w:r w:rsidRPr="008D71E9">
              <w:rPr>
                <w:rFonts w:ascii="Times New Roman" w:eastAsia="Times New Roman" w:hAnsi="Times New Roman" w:cs="Times New Roman"/>
                <w:color w:val="000000" w:themeColor="text1"/>
                <w:sz w:val="24"/>
                <w:lang w:eastAsia="en-GB"/>
              </w:rPr>
              <w:t xml:space="preserve"> transferred</w:t>
            </w:r>
            <w:r w:rsidR="00695DBE" w:rsidRPr="008D71E9">
              <w:rPr>
                <w:rFonts w:ascii="Times New Roman" w:eastAsia="Times New Roman" w:hAnsi="Times New Roman" w:cs="Times New Roman"/>
                <w:color w:val="000000" w:themeColor="text1"/>
                <w:sz w:val="24"/>
                <w:lang w:eastAsia="en-GB"/>
              </w:rPr>
              <w:t xml:space="preserve"> in various ways, including via</w:t>
            </w:r>
            <w:r w:rsidRPr="008D71E9">
              <w:rPr>
                <w:rFonts w:ascii="Times New Roman" w:eastAsia="Times New Roman" w:hAnsi="Times New Roman" w:cs="Times New Roman"/>
                <w:color w:val="000000" w:themeColor="text1"/>
                <w:sz w:val="24"/>
                <w:lang w:eastAsia="en-GB"/>
              </w:rPr>
              <w:t xml:space="preserve"> insurance.</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sidRPr="008D71E9">
        <w:rPr>
          <w:rFonts w:ascii="Times New Roman" w:hAnsi="Times New Roman" w:cs="Times New Roman"/>
          <w:b/>
          <w:bCs/>
          <w:sz w:val="24"/>
        </w:rPr>
        <w:t xml:space="preserve">Template EU OR1 - Operational risk </w:t>
      </w:r>
      <w:r w:rsidR="00B769F2" w:rsidRPr="008D71E9">
        <w:rPr>
          <w:rFonts w:ascii="Times New Roman" w:hAnsi="Times New Roman" w:cs="Times New Roman"/>
          <w:b/>
          <w:bCs/>
          <w:sz w:val="24"/>
        </w:rPr>
        <w:t>losses</w:t>
      </w:r>
      <w:r w:rsidRPr="008D71E9">
        <w:rPr>
          <w:rFonts w:ascii="Times New Roman" w:hAnsi="Times New Roman" w:cs="Times New Roman"/>
          <w:b/>
          <w:bCs/>
          <w:sz w:val="24"/>
        </w:rPr>
        <w:t xml:space="preserve">. </w:t>
      </w:r>
      <w:r w:rsidRPr="008D71E9">
        <w:rPr>
          <w:rFonts w:ascii="Times New Roman" w:hAnsi="Times New Roman" w:cs="Times New Roman"/>
          <w:bCs/>
          <w:sz w:val="24"/>
        </w:rPr>
        <w:t>Fixed template</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Institutions shall disclose the information included in template EU OR1 in application of Article 446(2), points a) and b) of </w:t>
      </w:r>
      <w:r w:rsidRPr="008D71E9">
        <w:rPr>
          <w:rFonts w:ascii="Times New Roman" w:hAnsi="Times New Roman"/>
          <w:bCs/>
          <w:sz w:val="24"/>
        </w:rPr>
        <w:t>Regulation (EU) 575/2013</w:t>
      </w:r>
      <w:r w:rsidRPr="008D71E9">
        <w:rPr>
          <w:rFonts w:ascii="Times New Roman" w:hAnsi="Times New Roman" w:cs="Times New Roman"/>
          <w:bCs/>
          <w:sz w:val="24"/>
        </w:rPr>
        <w:t>. This template provides information on the annual operational</w:t>
      </w:r>
      <w:r w:rsidR="008D220D" w:rsidRPr="008D71E9">
        <w:rPr>
          <w:rFonts w:ascii="Times New Roman" w:hAnsi="Times New Roman" w:cs="Times New Roman"/>
          <w:bCs/>
          <w:sz w:val="24"/>
        </w:rPr>
        <w:t xml:space="preserve"> risk</w:t>
      </w:r>
      <w:r w:rsidRPr="008D71E9">
        <w:rPr>
          <w:rFonts w:ascii="Times New Roman" w:hAnsi="Times New Roman" w:cs="Times New Roman"/>
          <w:bCs/>
          <w:sz w:val="24"/>
        </w:rPr>
        <w:t xml:space="preserve"> losses incurred over the past 10 years, based on the accounting date of the incurred losses. These annual operational risk losses will be calculated in accordance with Article 316(1) of </w:t>
      </w:r>
      <w:r w:rsidRPr="008D71E9">
        <w:rPr>
          <w:rFonts w:ascii="Times New Roman" w:hAnsi="Times New Roman"/>
          <w:bCs/>
          <w:sz w:val="24"/>
        </w:rPr>
        <w:t>Regulation (EU) 575/2013</w:t>
      </w:r>
      <w:r w:rsidR="008D220D" w:rsidRPr="008D71E9">
        <w:rPr>
          <w:rFonts w:ascii="Times New Roman" w:hAnsi="Times New Roman"/>
          <w:bCs/>
          <w:sz w:val="24"/>
        </w:rPr>
        <w:t xml:space="preserve"> and comprise</w:t>
      </w:r>
      <w:r w:rsidR="00E930D2" w:rsidRPr="008D71E9">
        <w:rPr>
          <w:rFonts w:ascii="Times New Roman" w:hAnsi="Times New Roman"/>
          <w:bCs/>
          <w:sz w:val="24"/>
        </w:rPr>
        <w:t>,</w:t>
      </w:r>
      <w:r w:rsidR="008D220D" w:rsidRPr="008D71E9">
        <w:rPr>
          <w:rFonts w:ascii="Times New Roman" w:hAnsi="Times New Roman"/>
          <w:bCs/>
          <w:sz w:val="24"/>
        </w:rPr>
        <w:t xml:space="preserve"> in accordance with Article 317(2) </w:t>
      </w:r>
      <w:r w:rsidR="008D220D" w:rsidRPr="008D71E9">
        <w:rPr>
          <w:rFonts w:ascii="Times New Roman" w:hAnsi="Times New Roman" w:cs="Times New Roman"/>
          <w:bCs/>
          <w:sz w:val="24"/>
        </w:rPr>
        <w:t xml:space="preserve">of </w:t>
      </w:r>
      <w:r w:rsidR="008D220D" w:rsidRPr="008D71E9">
        <w:rPr>
          <w:rFonts w:ascii="Times New Roman" w:hAnsi="Times New Roman"/>
          <w:bCs/>
          <w:sz w:val="24"/>
        </w:rPr>
        <w:t>Regulation (EU) 575/2013</w:t>
      </w:r>
      <w:r w:rsidR="00E930D2" w:rsidRPr="008D71E9">
        <w:rPr>
          <w:rFonts w:ascii="Times New Roman" w:hAnsi="Times New Roman"/>
          <w:bCs/>
          <w:sz w:val="24"/>
        </w:rPr>
        <w:t>,</w:t>
      </w:r>
      <w:r w:rsidR="008D220D" w:rsidRPr="008D71E9">
        <w:rPr>
          <w:rFonts w:ascii="Times New Roman" w:hAnsi="Times New Roman"/>
          <w:bCs/>
          <w:sz w:val="24"/>
        </w:rPr>
        <w:t xml:space="preserve"> all losses stemming from all the entities that are part of the scope of consolidation including losses from merged/acquired businesses</w:t>
      </w:r>
      <w:r w:rsidR="00E930D2" w:rsidRPr="008D71E9">
        <w:rPr>
          <w:rFonts w:ascii="Times New Roman" w:hAnsi="Times New Roman"/>
          <w:bCs/>
          <w:sz w:val="24"/>
        </w:rPr>
        <w:t xml:space="preserve"> (as per Article 321(1) </w:t>
      </w:r>
      <w:r w:rsidR="00E930D2" w:rsidRPr="008D71E9">
        <w:rPr>
          <w:rFonts w:ascii="Times New Roman" w:hAnsi="Times New Roman" w:cs="Times New Roman"/>
          <w:bCs/>
          <w:sz w:val="24"/>
        </w:rPr>
        <w:t xml:space="preserve">of </w:t>
      </w:r>
      <w:r w:rsidR="00E930D2" w:rsidRPr="008D71E9">
        <w:rPr>
          <w:rFonts w:ascii="Times New Roman" w:hAnsi="Times New Roman"/>
          <w:bCs/>
          <w:sz w:val="24"/>
        </w:rPr>
        <w:t>Regulation (EU) 575/2013)</w:t>
      </w:r>
      <w:r w:rsidRPr="008D71E9">
        <w:rPr>
          <w:rFonts w:ascii="Times New Roman" w:hAnsi="Times New Roman" w:cs="Times New Roman"/>
          <w:bCs/>
          <w:sz w:val="24"/>
        </w:rPr>
        <w:t>.</w:t>
      </w:r>
      <w:r w:rsidR="009F39F6" w:rsidRPr="008D71E9">
        <w:rPr>
          <w:rFonts w:ascii="Times New Roman" w:hAnsi="Times New Roman" w:cs="Times New Roman"/>
          <w:bCs/>
          <w:sz w:val="24"/>
        </w:rPr>
        <w:t xml:space="preserve"> This information shall be provided to the extent it is available</w:t>
      </w:r>
      <w:r w:rsidR="00557E87" w:rsidRPr="008D71E9">
        <w:rPr>
          <w:rFonts w:ascii="Times New Roman" w:hAnsi="Times New Roman" w:cs="Times New Roman"/>
          <w:bCs/>
          <w:sz w:val="24"/>
        </w:rPr>
        <w:t xml:space="preserve"> and on a best effort basis</w:t>
      </w:r>
      <w:r w:rsidR="009F39F6" w:rsidRPr="008D71E9">
        <w:rPr>
          <w:rFonts w:ascii="Times New Roman" w:hAnsi="Times New Roman" w:cs="Times New Roman"/>
          <w:bCs/>
          <w:sz w:val="24"/>
        </w:rPr>
        <w:t xml:space="preserve">, </w:t>
      </w:r>
      <w:r w:rsidR="00B77A65" w:rsidRPr="008D71E9">
        <w:rPr>
          <w:rFonts w:ascii="Times New Roman" w:hAnsi="Times New Roman" w:cs="Times New Roman"/>
          <w:bCs/>
          <w:sz w:val="24"/>
        </w:rPr>
        <w:t>until</w:t>
      </w:r>
      <w:r w:rsidR="009F39F6" w:rsidRPr="008D71E9">
        <w:rPr>
          <w:rFonts w:ascii="Times New Roman" w:hAnsi="Times New Roman" w:cs="Times New Roman"/>
          <w:bCs/>
          <w:sz w:val="24"/>
        </w:rPr>
        <w:t xml:space="preserve"> </w:t>
      </w:r>
      <w:r w:rsidR="00533587" w:rsidRPr="008D71E9">
        <w:rPr>
          <w:rFonts w:ascii="Times New Roman" w:hAnsi="Times New Roman" w:cs="Times New Roman"/>
          <w:bCs/>
          <w:sz w:val="24"/>
        </w:rPr>
        <w:t>Articles 316(3)</w:t>
      </w:r>
      <w:r w:rsidR="005B5827" w:rsidRPr="008D71E9">
        <w:rPr>
          <w:rFonts w:ascii="Times New Roman" w:hAnsi="Times New Roman" w:cs="Times New Roman"/>
          <w:bCs/>
          <w:sz w:val="24"/>
        </w:rPr>
        <w:t>,</w:t>
      </w:r>
      <w:r w:rsidR="000465B3" w:rsidRPr="008D71E9">
        <w:rPr>
          <w:rFonts w:ascii="Times New Roman" w:hAnsi="Times New Roman" w:cs="Times New Roman"/>
          <w:bCs/>
          <w:sz w:val="24"/>
        </w:rPr>
        <w:t xml:space="preserve"> 317(9)</w:t>
      </w:r>
      <w:r w:rsidR="00430F3A" w:rsidRPr="008D71E9">
        <w:rPr>
          <w:rFonts w:ascii="Times New Roman" w:hAnsi="Times New Roman" w:cs="Times New Roman"/>
          <w:bCs/>
          <w:sz w:val="24"/>
        </w:rPr>
        <w:t xml:space="preserve">, </w:t>
      </w:r>
      <w:r w:rsidR="003E207A" w:rsidRPr="008D71E9">
        <w:rPr>
          <w:rFonts w:ascii="Times New Roman" w:hAnsi="Times New Roman" w:cs="Times New Roman"/>
          <w:bCs/>
          <w:sz w:val="24"/>
        </w:rPr>
        <w:t>320</w:t>
      </w:r>
      <w:r w:rsidR="005D484F" w:rsidRPr="008D71E9">
        <w:rPr>
          <w:rFonts w:ascii="Times New Roman" w:hAnsi="Times New Roman" w:cs="Times New Roman"/>
          <w:bCs/>
          <w:sz w:val="24"/>
        </w:rPr>
        <w:t xml:space="preserve">(3) and </w:t>
      </w:r>
      <w:r w:rsidR="00982018" w:rsidRPr="008D71E9">
        <w:rPr>
          <w:rFonts w:ascii="Times New Roman" w:hAnsi="Times New Roman" w:cs="Times New Roman"/>
          <w:bCs/>
          <w:sz w:val="24"/>
        </w:rPr>
        <w:t>321</w:t>
      </w:r>
      <w:r w:rsidR="00BA5732" w:rsidRPr="008D71E9">
        <w:rPr>
          <w:rFonts w:ascii="Times New Roman" w:hAnsi="Times New Roman" w:cs="Times New Roman"/>
          <w:bCs/>
          <w:sz w:val="24"/>
        </w:rPr>
        <w:t>(2)</w:t>
      </w:r>
      <w:r w:rsidR="00533587" w:rsidRPr="008D71E9">
        <w:rPr>
          <w:rFonts w:ascii="Times New Roman" w:hAnsi="Times New Roman" w:cs="Times New Roman"/>
          <w:bCs/>
          <w:sz w:val="24"/>
        </w:rPr>
        <w:t xml:space="preserve"> </w:t>
      </w:r>
      <w:r w:rsidR="000465B3" w:rsidRPr="008D71E9">
        <w:rPr>
          <w:rFonts w:ascii="Times New Roman" w:hAnsi="Times New Roman" w:cs="Times New Roman"/>
          <w:bCs/>
          <w:sz w:val="24"/>
        </w:rPr>
        <w:t xml:space="preserve">of </w:t>
      </w:r>
      <w:r w:rsidR="00557E87" w:rsidRPr="008D71E9">
        <w:rPr>
          <w:rFonts w:ascii="Times New Roman" w:hAnsi="Times New Roman"/>
          <w:bCs/>
          <w:sz w:val="24"/>
        </w:rPr>
        <w:t>Regulation (EU) 575/2013</w:t>
      </w:r>
      <w:r w:rsidR="007212B1" w:rsidRPr="008D71E9">
        <w:rPr>
          <w:rFonts w:ascii="Times New Roman" w:hAnsi="Times New Roman"/>
          <w:bCs/>
          <w:sz w:val="24"/>
        </w:rPr>
        <w:t xml:space="preserve"> </w:t>
      </w:r>
      <w:r w:rsidR="00313BE5" w:rsidRPr="008D71E9">
        <w:rPr>
          <w:rFonts w:ascii="Times New Roman" w:hAnsi="Times New Roman"/>
          <w:bCs/>
          <w:sz w:val="24"/>
        </w:rPr>
        <w:t xml:space="preserve">are </w:t>
      </w:r>
      <w:r w:rsidR="00E84823" w:rsidRPr="008D71E9">
        <w:rPr>
          <w:rFonts w:ascii="Times New Roman" w:hAnsi="Times New Roman"/>
          <w:bCs/>
          <w:sz w:val="24"/>
        </w:rPr>
        <w:t>applicable</w:t>
      </w:r>
      <w:r w:rsidR="00557E87" w:rsidRPr="008D71E9">
        <w:rPr>
          <w:rFonts w:ascii="Times New Roman" w:hAnsi="Times New Roman"/>
          <w:bCs/>
          <w:sz w:val="24"/>
          <w:lang w:val="en-US"/>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B6996E8" w:rsidR="00D740B8" w:rsidRPr="008D71E9" w:rsidRDefault="00D740B8" w:rsidP="00D740B8">
      <w:pPr>
        <w:numPr>
          <w:ilvl w:val="0"/>
          <w:numId w:val="1"/>
        </w:numPr>
        <w:jc w:val="both"/>
        <w:rPr>
          <w:rFonts w:ascii="Times New Roman" w:hAnsi="Times New Roman" w:cs="Times New Roman"/>
          <w:sz w:val="24"/>
        </w:rPr>
      </w:pPr>
      <w:r w:rsidRPr="008D71E9">
        <w:rPr>
          <w:rFonts w:ascii="Times New Roman" w:hAnsi="Times New Roman" w:cs="Times New Roman"/>
          <w:bCs/>
          <w:sz w:val="24"/>
        </w:rPr>
        <w:t>Institutions shall disclose, for each of the last 10 years, data on the number of operational risk losses and number of excluded operational risk losses, the total amount of operational</w:t>
      </w:r>
      <w:r w:rsidR="008D220D" w:rsidRPr="008D71E9">
        <w:rPr>
          <w:rFonts w:ascii="Times New Roman" w:hAnsi="Times New Roman" w:cs="Times New Roman"/>
          <w:bCs/>
          <w:sz w:val="24"/>
        </w:rPr>
        <w:t xml:space="preserve"> risk</w:t>
      </w:r>
      <w:r w:rsidRPr="008D71E9">
        <w:rPr>
          <w:rFonts w:ascii="Times New Roman" w:hAnsi="Times New Roman" w:cs="Times New Roman"/>
          <w:bCs/>
          <w:sz w:val="24"/>
        </w:rPr>
        <w:t xml:space="preserve"> losses net of recoveries and the total amount of operational </w:t>
      </w:r>
      <w:r w:rsidR="008D220D" w:rsidRPr="008D71E9">
        <w:rPr>
          <w:rFonts w:ascii="Times New Roman" w:hAnsi="Times New Roman" w:cs="Times New Roman"/>
          <w:bCs/>
          <w:sz w:val="24"/>
        </w:rPr>
        <w:t xml:space="preserve">risk </w:t>
      </w:r>
      <w:r w:rsidRPr="008D71E9">
        <w:rPr>
          <w:rFonts w:ascii="Times New Roman" w:hAnsi="Times New Roman" w:cs="Times New Roman"/>
          <w:bCs/>
          <w:sz w:val="24"/>
        </w:rPr>
        <w:t xml:space="preserve">losses net of recoveries and net of excluded losses. The total annual amount of operational risk losses will be calculated as the sum of all net losses over a given financial year, calculated in accordance with Article 318(1) of </w:t>
      </w:r>
      <w:r w:rsidRPr="008D71E9">
        <w:rPr>
          <w:rFonts w:ascii="Times New Roman" w:hAnsi="Times New Roman"/>
          <w:bCs/>
          <w:sz w:val="24"/>
        </w:rPr>
        <w:t>Regulation (EU) 575/2013</w:t>
      </w:r>
      <w:r w:rsidRPr="008D71E9">
        <w:rPr>
          <w:rFonts w:ascii="Times New Roman" w:hAnsi="Times New Roman" w:cs="Times New Roman"/>
          <w:bCs/>
          <w:sz w:val="24"/>
        </w:rPr>
        <w:t>, that are equal or exceed the loss data thresholds set out in Article 319 (1) or (2), respectively of that Regulation (that is €20,000 and €100,000).</w:t>
      </w:r>
      <w:r w:rsidR="00D07442" w:rsidRPr="008D71E9">
        <w:rPr>
          <w:rFonts w:ascii="Times New Roman" w:hAnsi="Times New Roman" w:cs="Times New Roman"/>
          <w:bCs/>
          <w:sz w:val="24"/>
        </w:rPr>
        <w:t xml:space="preserve"> </w:t>
      </w:r>
      <w:r w:rsidR="009A4AFC" w:rsidRPr="008D71E9">
        <w:rPr>
          <w:rFonts w:ascii="Times New Roman" w:hAnsi="Times New Roman" w:cs="Times New Roman"/>
          <w:bCs/>
          <w:sz w:val="24"/>
        </w:rPr>
        <w:t xml:space="preserve">However, losses caused by a common operational risk event or by multiple events linked to </w:t>
      </w:r>
      <w:r w:rsidR="00B522B0" w:rsidRPr="008D71E9">
        <w:rPr>
          <w:rFonts w:ascii="Times New Roman" w:hAnsi="Times New Roman" w:cs="Times New Roman"/>
          <w:bCs/>
          <w:sz w:val="24"/>
        </w:rPr>
        <w:t>the same</w:t>
      </w:r>
      <w:r w:rsidR="009A4AFC" w:rsidRPr="008D71E9">
        <w:rPr>
          <w:rFonts w:ascii="Times New Roman" w:hAnsi="Times New Roman" w:cs="Times New Roman"/>
          <w:bCs/>
          <w:sz w:val="24"/>
        </w:rPr>
        <w:t xml:space="preserve"> operational risk event (‘root-event’),</w:t>
      </w:r>
      <w:del w:id="3" w:author="Author">
        <w:r w:rsidR="009A4AFC" w:rsidRPr="008D71E9" w:rsidDel="005F6363">
          <w:rPr>
            <w:rFonts w:ascii="Times New Roman" w:hAnsi="Times New Roman" w:cs="Times New Roman"/>
            <w:bCs/>
            <w:sz w:val="24"/>
          </w:rPr>
          <w:delText xml:space="preserve"> </w:delText>
        </w:r>
      </w:del>
      <w:r w:rsidR="00B522B0" w:rsidRPr="008D71E9">
        <w:rPr>
          <w:rFonts w:ascii="Times New Roman" w:hAnsi="Times New Roman" w:cs="Times New Roman"/>
          <w:bCs/>
          <w:sz w:val="24"/>
        </w:rPr>
        <w:t xml:space="preserve"> that are </w:t>
      </w:r>
      <w:r w:rsidR="000C4618" w:rsidRPr="008D71E9">
        <w:rPr>
          <w:rFonts w:ascii="Times New Roman" w:hAnsi="Times New Roman" w:cs="Times New Roman"/>
          <w:bCs/>
          <w:sz w:val="24"/>
        </w:rPr>
        <w:t>recognised in different accounting years</w:t>
      </w:r>
      <w:r w:rsidR="009A4AFC" w:rsidRPr="008D71E9">
        <w:rPr>
          <w:rFonts w:ascii="Times New Roman" w:hAnsi="Times New Roman" w:cs="Times New Roman"/>
          <w:bCs/>
          <w:sz w:val="24"/>
        </w:rPr>
        <w:t xml:space="preserve"> shall be summed up for the last 10 years for the purpose of </w:t>
      </w:r>
      <w:r w:rsidR="000C4618" w:rsidRPr="008D71E9">
        <w:rPr>
          <w:rFonts w:ascii="Times New Roman" w:hAnsi="Times New Roman" w:cs="Times New Roman"/>
          <w:bCs/>
          <w:sz w:val="24"/>
        </w:rPr>
        <w:t>determining whether</w:t>
      </w:r>
      <w:r w:rsidR="009A4AFC" w:rsidRPr="008D71E9">
        <w:rPr>
          <w:rFonts w:ascii="Times New Roman" w:hAnsi="Times New Roman" w:cs="Times New Roman"/>
          <w:bCs/>
          <w:sz w:val="24"/>
        </w:rPr>
        <w:t xml:space="preserve"> the threshold for disclosure</w:t>
      </w:r>
      <w:r w:rsidR="000C4618" w:rsidRPr="008D71E9">
        <w:rPr>
          <w:rFonts w:ascii="Times New Roman" w:hAnsi="Times New Roman" w:cs="Times New Roman"/>
          <w:bCs/>
          <w:sz w:val="24"/>
        </w:rPr>
        <w:t xml:space="preserve"> is exceeded or not</w:t>
      </w:r>
      <w:r w:rsidR="009A4AFC" w:rsidRPr="008D71E9">
        <w:rPr>
          <w:rFonts w:ascii="Times New Roman" w:hAnsi="Times New Roman" w:cs="Times New Roman"/>
          <w:bCs/>
          <w:sz w:val="24"/>
        </w:rPr>
        <w:t xml:space="preserve">. The losses and adjustments should be disclosed following the provisions under Article 317(3)(c) and Article 318 of Regulation (EU) No 575/2013. </w:t>
      </w:r>
      <w:r w:rsidR="00B87F06" w:rsidRPr="008D71E9">
        <w:rPr>
          <w:rFonts w:ascii="Times New Roman" w:hAnsi="Times New Roman" w:cs="Times New Roman"/>
          <w:bCs/>
          <w:sz w:val="24"/>
        </w:rPr>
        <w:t>These amounts shall be disclosed in the year in which they were recorded in financial statements.</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 In the accompanying narrative, institutions shall disclose the justifications</w:t>
      </w:r>
      <w:r w:rsidR="002354DB" w:rsidRPr="008D71E9">
        <w:rPr>
          <w:rFonts w:ascii="Times New Roman" w:hAnsi="Times New Roman" w:cs="Times New Roman"/>
          <w:bCs/>
          <w:sz w:val="24"/>
        </w:rPr>
        <w:t xml:space="preserve"> in aggregate</w:t>
      </w:r>
      <w:r w:rsidRPr="008D71E9">
        <w:rPr>
          <w:rFonts w:ascii="Times New Roman" w:hAnsi="Times New Roman" w:cs="Times New Roman"/>
          <w:bCs/>
          <w:sz w:val="24"/>
        </w:rPr>
        <w:t xml:space="preserve"> for the exceptional operational risk events that were excluded from the calculation of the annual operational risk </w:t>
      </w:r>
      <w:r w:rsidRPr="008D71E9">
        <w:rPr>
          <w:rFonts w:ascii="Times New Roman" w:hAnsi="Times New Roman" w:cs="Times New Roman"/>
          <w:sz w:val="24"/>
        </w:rPr>
        <w:t>losses</w:t>
      </w:r>
      <w:r w:rsidRPr="008D71E9">
        <w:rPr>
          <w:rFonts w:ascii="Times New Roman" w:hAnsi="Times New Roman" w:cs="Times New Roman"/>
          <w:bCs/>
          <w:sz w:val="24"/>
        </w:rPr>
        <w:t xml:space="preserve">, in accordance with Article 446 (2), point b) of </w:t>
      </w:r>
      <w:r w:rsidRPr="008D71E9">
        <w:rPr>
          <w:rFonts w:ascii="Times New Roman" w:hAnsi="Times New Roman"/>
          <w:bCs/>
          <w:sz w:val="24"/>
        </w:rPr>
        <w:t xml:space="preserve">Regulation (EU)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bCs/>
          <w:sz w:val="24"/>
        </w:rPr>
        <w:t xml:space="preserve"> Institutions shall also disclose</w:t>
      </w:r>
      <w:r w:rsidR="00F45FA0" w:rsidRPr="008D71E9">
        <w:rPr>
          <w:rFonts w:ascii="Times New Roman" w:hAnsi="Times New Roman"/>
          <w:bCs/>
          <w:sz w:val="24"/>
        </w:rPr>
        <w:t>, in an aggregate manner,</w:t>
      </w:r>
      <w:r w:rsidRPr="008D71E9">
        <w:rPr>
          <w:rFonts w:ascii="Times New Roman" w:hAnsi="Times New Roman"/>
          <w:bCs/>
          <w:sz w:val="24"/>
        </w:rPr>
        <w:t xml:space="preserve"> any material information that </w:t>
      </w:r>
      <w:r w:rsidR="00F45FA0" w:rsidRPr="008D71E9">
        <w:rPr>
          <w:rFonts w:ascii="Times New Roman" w:hAnsi="Times New Roman"/>
          <w:bCs/>
          <w:sz w:val="24"/>
        </w:rPr>
        <w:t>c</w:t>
      </w:r>
      <w:r w:rsidRPr="008D71E9">
        <w:rPr>
          <w:rFonts w:ascii="Times New Roman" w:hAnsi="Times New Roman"/>
          <w:bCs/>
          <w:sz w:val="24"/>
        </w:rPr>
        <w:t>ould help users</w:t>
      </w:r>
      <w:r w:rsidR="00F45FA0" w:rsidRPr="008D71E9">
        <w:rPr>
          <w:rFonts w:ascii="Times New Roman" w:hAnsi="Times New Roman"/>
          <w:bCs/>
          <w:sz w:val="24"/>
        </w:rPr>
        <w:t xml:space="preserve"> </w:t>
      </w:r>
      <w:r w:rsidR="004C2C33" w:rsidRPr="008D71E9">
        <w:rPr>
          <w:rFonts w:ascii="Times New Roman" w:hAnsi="Times New Roman"/>
          <w:bCs/>
          <w:sz w:val="24"/>
        </w:rPr>
        <w:t>understand</w:t>
      </w:r>
      <w:r w:rsidRPr="008D71E9">
        <w:rPr>
          <w:rFonts w:ascii="Times New Roman" w:hAnsi="Times New Roman"/>
          <w:bCs/>
          <w:sz w:val="24"/>
        </w:rPr>
        <w:t xml:space="preserve"> </w:t>
      </w:r>
      <w:r w:rsidR="00F45FA0" w:rsidRPr="008D71E9">
        <w:rPr>
          <w:rFonts w:ascii="Times New Roman" w:hAnsi="Times New Roman"/>
          <w:bCs/>
          <w:sz w:val="24"/>
        </w:rPr>
        <w:t xml:space="preserve">the institutions’ </w:t>
      </w:r>
      <w:r w:rsidRPr="008D71E9">
        <w:rPr>
          <w:rFonts w:ascii="Times New Roman" w:hAnsi="Times New Roman"/>
          <w:bCs/>
          <w:sz w:val="24"/>
        </w:rPr>
        <w:t>historical losses</w:t>
      </w:r>
      <w:r w:rsidR="00F45FA0" w:rsidRPr="008D71E9">
        <w:rPr>
          <w:rFonts w:ascii="Times New Roman" w:hAnsi="Times New Roman"/>
          <w:bCs/>
          <w:sz w:val="24"/>
        </w:rPr>
        <w:t>,</w:t>
      </w:r>
      <w:r w:rsidRPr="008D71E9">
        <w:rPr>
          <w:rFonts w:ascii="Times New Roman" w:hAnsi="Times New Roman"/>
          <w:bCs/>
          <w:sz w:val="24"/>
        </w:rPr>
        <w:t xml:space="preserve"> recoveries</w:t>
      </w:r>
      <w:r w:rsidR="00F45FA0" w:rsidRPr="008D71E9">
        <w:rPr>
          <w:rFonts w:ascii="Times New Roman" w:hAnsi="Times New Roman"/>
          <w:bCs/>
          <w:sz w:val="24"/>
        </w:rPr>
        <w:t xml:space="preserve"> and legal reserves</w:t>
      </w:r>
      <w:r w:rsidRPr="008D71E9">
        <w:rPr>
          <w:rFonts w:ascii="Times New Roman" w:hAnsi="Times New Roman"/>
          <w:bCs/>
          <w:sz w:val="24"/>
        </w:rPr>
        <w:t xml:space="preserve">, </w:t>
      </w:r>
      <w:proofErr w:type="gramStart"/>
      <w:r w:rsidRPr="008D71E9">
        <w:rPr>
          <w:rFonts w:ascii="Times New Roman" w:hAnsi="Times New Roman"/>
          <w:bCs/>
          <w:sz w:val="24"/>
        </w:rPr>
        <w:t>with the exception of</w:t>
      </w:r>
      <w:proofErr w:type="gramEnd"/>
      <w:r w:rsidRPr="008D71E9">
        <w:rPr>
          <w:rFonts w:ascii="Times New Roman" w:hAnsi="Times New Roman"/>
          <w:bCs/>
          <w:sz w:val="24"/>
        </w:rPr>
        <w:t xml:space="preserve"> confidential and proprietary information.</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lang w:eastAsia="nl-BE"/>
              </w:rPr>
            </w:pPr>
            <w:r w:rsidRPr="008D71E9">
              <w:rPr>
                <w:rFonts w:ascii="Times New Roman" w:hAnsi="Times New Roman" w:cs="Times New Roman"/>
                <w:b/>
                <w:sz w:val="24"/>
              </w:rPr>
              <w:t>Column</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lang w:eastAsia="nl-BE"/>
              </w:rPr>
            </w:pPr>
            <w:proofErr w:type="spellStart"/>
            <w:r w:rsidRPr="008D71E9">
              <w:rPr>
                <w:rFonts w:ascii="Times New Roman" w:hAnsi="Times New Roman"/>
                <w:bCs/>
                <w:sz w:val="24"/>
                <w:lang w:eastAsia="nl-BE"/>
              </w:rPr>
              <w:t>a</w:t>
            </w:r>
            <w:proofErr w:type="spellEnd"/>
            <w:r w:rsidRPr="008D71E9">
              <w:rPr>
                <w:rFonts w:ascii="Times New Roman" w:hAnsi="Times New Roman"/>
                <w:bCs/>
                <w:sz w:val="24"/>
                <w:lang w:eastAsia="nl-BE"/>
              </w:rPr>
              <w:t xml:space="preserve"> to j</w:t>
            </w:r>
          </w:p>
        </w:tc>
        <w:tc>
          <w:tcPr>
            <w:tcW w:w="7745" w:type="dxa"/>
          </w:tcPr>
          <w:p w14:paraId="0B872A50" w14:textId="77777777" w:rsidR="00D740B8" w:rsidRPr="008D71E9" w:rsidRDefault="00D740B8">
            <w:pPr>
              <w:spacing w:before="120" w:after="120"/>
              <w:jc w:val="both"/>
              <w:rPr>
                <w:rFonts w:ascii="Times New Roman" w:eastAsia="Times New Roman" w:hAnsi="Times New Roman" w:cs="Times New Roman"/>
                <w:sz w:val="24"/>
                <w:lang w:val="fr-FR"/>
              </w:rPr>
            </w:pPr>
            <w:proofErr w:type="spellStart"/>
            <w:r w:rsidRPr="008D71E9">
              <w:rPr>
                <w:rFonts w:ascii="Times New Roman" w:eastAsia="Times New Roman" w:hAnsi="Times New Roman" w:cs="Times New Roman"/>
                <w:b/>
                <w:sz w:val="24"/>
                <w:lang w:val="fr-FR"/>
              </w:rPr>
              <w:t>Year</w:t>
            </w:r>
            <w:proofErr w:type="spellEnd"/>
            <w:r w:rsidRPr="008D71E9">
              <w:rPr>
                <w:rFonts w:ascii="Times New Roman" w:eastAsia="Times New Roman" w:hAnsi="Times New Roman" w:cs="Times New Roman"/>
                <w:b/>
                <w:sz w:val="24"/>
                <w:lang w:val="fr-FR"/>
              </w:rPr>
              <w:t xml:space="preserve"> (T, T-1, T-2, T-3, T-4, T-5, T-6, T-7, T-8, T-9)</w:t>
            </w:r>
          </w:p>
          <w:p w14:paraId="5B6EF35C" w14:textId="3033D1CC" w:rsidR="00D740B8" w:rsidRPr="008D71E9" w:rsidRDefault="00D740B8">
            <w:pPr>
              <w:spacing w:before="120" w:after="120"/>
              <w:rPr>
                <w:rFonts w:ascii="Times New Roman" w:hAnsi="Times New Roman"/>
                <w:sz w:val="24"/>
                <w:lang w:eastAsia="nl-BE"/>
              </w:rPr>
            </w:pPr>
            <w:r w:rsidRPr="008D71E9">
              <w:rPr>
                <w:rFonts w:ascii="Times New Roman" w:eastAsia="Times New Roman" w:hAnsi="Times New Roman" w:cs="Times New Roman"/>
                <w:sz w:val="24"/>
              </w:rPr>
              <w:t>Th</w:t>
            </w:r>
            <w:r w:rsidR="00471410" w:rsidRPr="008D71E9">
              <w:rPr>
                <w:rFonts w:ascii="Times New Roman" w:eastAsia="Times New Roman" w:hAnsi="Times New Roman" w:cs="Times New Roman"/>
                <w:sz w:val="24"/>
              </w:rPr>
              <w:t>e</w:t>
            </w:r>
            <w:r w:rsidRPr="008D71E9">
              <w:rPr>
                <w:rFonts w:ascii="Times New Roman" w:eastAsia="Times New Roman" w:hAnsi="Times New Roman" w:cs="Times New Roman"/>
                <w:sz w:val="24"/>
              </w:rPr>
              <w:t xml:space="preserve"> value indicated by the corresponding row, for the last 10 financial years.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Ten-year average</w:t>
            </w:r>
          </w:p>
          <w:p w14:paraId="38A7187F" w14:textId="0CB464F2" w:rsidR="00D740B8" w:rsidRPr="008D71E9" w:rsidRDefault="00D740B8">
            <w:pPr>
              <w:spacing w:before="120" w:after="120"/>
              <w:rPr>
                <w:rFonts w:ascii="Times New Roman" w:hAnsi="Times New Roman"/>
                <w:bCs/>
                <w:sz w:val="24"/>
                <w:lang w:eastAsia="nl-BE"/>
              </w:rPr>
            </w:pPr>
            <w:r w:rsidRPr="008D71E9">
              <w:rPr>
                <w:rFonts w:ascii="Times New Roman" w:eastAsia="Times New Roman" w:hAnsi="Times New Roman" w:cs="Times New Roman"/>
                <w:sz w:val="24"/>
              </w:rPr>
              <w:t>The average of the values indicated by the corresponding row over the last 10 years.</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operational </w:t>
            </w:r>
            <w:r w:rsidR="00F15314" w:rsidRPr="008D71E9">
              <w:rPr>
                <w:rFonts w:ascii="Times New Roman" w:eastAsia="Times New Roman" w:hAnsi="Times New Roman" w:cs="Times New Roman"/>
                <w:b/>
                <w:sz w:val="24"/>
              </w:rPr>
              <w:t xml:space="preserve">risk </w:t>
            </w:r>
            <w:r w:rsidRPr="008D71E9">
              <w:rPr>
                <w:rFonts w:ascii="Times New Roman" w:eastAsia="Times New Roman" w:hAnsi="Times New Roman" w:cs="Times New Roman"/>
                <w:b/>
                <w:sz w:val="24"/>
              </w:rPr>
              <w:t>losses net of recoveries (no exclusions)</w:t>
            </w:r>
          </w:p>
          <w:p w14:paraId="73A6B59F" w14:textId="42A729DD"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5D929629" w14:textId="149BDB35" w:rsidR="00D740B8" w:rsidRPr="008D71E9" w:rsidRDefault="002B0785">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row shall disclose the total loss amount net of recoveries resulting from loss events above the loss event threshold</w:t>
            </w:r>
            <w:r w:rsidRPr="008D71E9">
              <w:rPr>
                <w:rFonts w:ascii="Times New Roman" w:eastAsia="Times New Roman" w:hAnsi="Times New Roman" w:cs="Times New Roman"/>
                <w:sz w:val="24"/>
              </w:rPr>
              <w:t xml:space="preserve"> of €20,000</w:t>
            </w:r>
            <w:r w:rsidR="00D740B8" w:rsidRPr="008D71E9">
              <w:rPr>
                <w:rFonts w:ascii="Times New Roman" w:eastAsia="Times New Roman" w:hAnsi="Times New Roman" w:cs="Times New Roman"/>
                <w:sz w:val="24"/>
              </w:rPr>
              <w:t xml:space="preserve"> for each of the last 10 reporting periods</w:t>
            </w:r>
            <w:r w:rsidR="00E420AD" w:rsidRPr="008D71E9">
              <w:rPr>
                <w:rFonts w:ascii="Times New Roman" w:eastAsia="Times New Roman" w:hAnsi="Times New Roman" w:cs="Times New Roman"/>
                <w:sz w:val="24"/>
              </w:rPr>
              <w:t>,</w:t>
            </w:r>
            <w:r w:rsidR="00F15314" w:rsidRPr="008D71E9">
              <w:rPr>
                <w:rFonts w:ascii="Times New Roman" w:eastAsia="Times New Roman" w:hAnsi="Times New Roman" w:cs="Times New Roman"/>
                <w:sz w:val="24"/>
              </w:rPr>
              <w:t xml:space="preserve"> including losses from mergers and acquisitions</w:t>
            </w:r>
            <w:r w:rsidR="00D740B8" w:rsidRPr="008D71E9">
              <w:rPr>
                <w:rFonts w:ascii="Times New Roman" w:eastAsia="Times New Roman" w:hAnsi="Times New Roman" w:cs="Times New Roman"/>
                <w:sz w:val="24"/>
              </w:rPr>
              <w:t>.</w:t>
            </w:r>
            <w:r w:rsidR="000C4618" w:rsidRPr="008D71E9">
              <w:rPr>
                <w:rFonts w:ascii="Times New Roman" w:eastAsia="Times New Roman" w:hAnsi="Times New Roman" w:cs="Times New Roman"/>
                <w:sz w:val="24"/>
              </w:rPr>
              <w:t xml:space="preserve"> </w:t>
            </w:r>
            <w:r w:rsidR="00A7672B" w:rsidRPr="008D71E9">
              <w:rPr>
                <w:rFonts w:ascii="Times New Roman" w:hAnsi="Times New Roman" w:cs="Times New Roman"/>
                <w:bCs/>
                <w:sz w:val="24"/>
              </w:rPr>
              <w:t>L</w:t>
            </w:r>
            <w:r w:rsidR="000C4618" w:rsidRPr="008D71E9">
              <w:rPr>
                <w:rFonts w:ascii="Times New Roman" w:hAnsi="Times New Roman" w:cs="Times New Roman"/>
                <w:bCs/>
                <w:sz w:val="24"/>
              </w:rPr>
              <w:t>osses caused by a common operational risk event</w:t>
            </w:r>
            <w:r w:rsidR="00A7672B" w:rsidRPr="008D71E9">
              <w:rPr>
                <w:rFonts w:ascii="Times New Roman" w:hAnsi="Times New Roman" w:cs="Times New Roman"/>
                <w:bCs/>
                <w:sz w:val="24"/>
              </w:rPr>
              <w:t>,</w:t>
            </w:r>
            <w:r w:rsidR="000C4618" w:rsidRPr="008D71E9">
              <w:rPr>
                <w:rFonts w:ascii="Times New Roman" w:hAnsi="Times New Roman" w:cs="Times New Roman"/>
                <w:bCs/>
                <w:sz w:val="24"/>
              </w:rPr>
              <w:t xml:space="preserve"> or by multiple events linked to </w:t>
            </w:r>
            <w:r w:rsidR="00B522B0" w:rsidRPr="008D71E9">
              <w:rPr>
                <w:rFonts w:ascii="Times New Roman" w:hAnsi="Times New Roman" w:cs="Times New Roman"/>
                <w:bCs/>
                <w:sz w:val="24"/>
              </w:rPr>
              <w:t>the same</w:t>
            </w:r>
            <w:r w:rsidR="000C4618" w:rsidRPr="008D71E9">
              <w:rPr>
                <w:rFonts w:ascii="Times New Roman" w:hAnsi="Times New Roman" w:cs="Times New Roman"/>
                <w:bCs/>
                <w:sz w:val="24"/>
              </w:rPr>
              <w:t xml:space="preserve"> operational risk event, </w:t>
            </w:r>
            <w:r w:rsidR="00A7672B" w:rsidRPr="008D71E9">
              <w:rPr>
                <w:rFonts w:ascii="Times New Roman" w:hAnsi="Times New Roman" w:cs="Times New Roman"/>
                <w:bCs/>
                <w:sz w:val="24"/>
              </w:rPr>
              <w:t>that are</w:t>
            </w:r>
            <w:r w:rsidR="000C4618" w:rsidRPr="008D71E9">
              <w:rPr>
                <w:rFonts w:ascii="Times New Roman" w:hAnsi="Times New Roman" w:cs="Times New Roman"/>
                <w:bCs/>
                <w:sz w:val="24"/>
              </w:rPr>
              <w:t xml:space="preserve"> recognised in different accounting years shall be summed up for the last 10 years for the purpose of determining whether the threshold for disclosure is exceeded or not. </w:t>
            </w:r>
            <w:r w:rsidR="008C599A" w:rsidRPr="008D71E9">
              <w:rPr>
                <w:rFonts w:ascii="Times New Roman" w:eastAsia="Times New Roman" w:hAnsi="Times New Roman" w:cs="Times New Roman"/>
                <w:sz w:val="24"/>
              </w:rPr>
              <w:t>Exceptional operational risk events</w:t>
            </w:r>
            <w:r w:rsidR="00BC186D" w:rsidRPr="008D71E9">
              <w:rPr>
                <w:rFonts w:ascii="Times New Roman" w:eastAsia="Times New Roman" w:hAnsi="Times New Roman" w:cs="Times New Roman"/>
                <w:sz w:val="24"/>
              </w:rPr>
              <w:t xml:space="preserve"> of the year</w:t>
            </w:r>
            <w:r w:rsidR="008C599A" w:rsidRPr="008D71E9">
              <w:rPr>
                <w:rFonts w:ascii="Times New Roman" w:eastAsia="Times New Roman" w:hAnsi="Times New Roman" w:cs="Times New Roman"/>
                <w:sz w:val="24"/>
              </w:rPr>
              <w:t xml:space="preserve"> that are no longer</w:t>
            </w:r>
            <w:del w:id="4" w:author="Author">
              <w:r w:rsidR="008C599A" w:rsidRPr="008D71E9" w:rsidDel="005F6363">
                <w:rPr>
                  <w:rFonts w:ascii="Times New Roman" w:eastAsia="Times New Roman" w:hAnsi="Times New Roman" w:cs="Times New Roman"/>
                  <w:sz w:val="24"/>
                </w:rPr>
                <w:delText xml:space="preserve"> </w:delText>
              </w:r>
            </w:del>
            <w:r w:rsidR="00F15314" w:rsidRPr="008D71E9">
              <w:rPr>
                <w:rFonts w:ascii="Times New Roman" w:eastAsia="Times New Roman" w:hAnsi="Times New Roman" w:cs="Times New Roman"/>
                <w:sz w:val="24"/>
              </w:rPr>
              <w:t xml:space="preserve"> relevant </w:t>
            </w:r>
            <w:r w:rsidR="008C599A" w:rsidRPr="008D71E9">
              <w:rPr>
                <w:rFonts w:ascii="Times New Roman" w:eastAsia="Times New Roman" w:hAnsi="Times New Roman" w:cs="Times New Roman"/>
                <w:sz w:val="24"/>
              </w:rPr>
              <w:t>to the institution’s</w:t>
            </w:r>
            <w:r w:rsidR="00F15314" w:rsidRPr="008D71E9">
              <w:rPr>
                <w:rFonts w:ascii="Times New Roman" w:eastAsia="Times New Roman" w:hAnsi="Times New Roman" w:cs="Times New Roman"/>
                <w:sz w:val="24"/>
              </w:rPr>
              <w:t xml:space="preserve"> risk profile for which the </w:t>
            </w:r>
            <w:r w:rsidR="008C599A" w:rsidRPr="008D71E9">
              <w:rPr>
                <w:rFonts w:ascii="Times New Roman" w:eastAsia="Times New Roman" w:hAnsi="Times New Roman" w:cs="Times New Roman"/>
                <w:sz w:val="24"/>
              </w:rPr>
              <w:t>institution</w:t>
            </w:r>
            <w:r w:rsidR="00F15314" w:rsidRPr="008D71E9">
              <w:rPr>
                <w:rFonts w:ascii="Times New Roman" w:eastAsia="Times New Roman" w:hAnsi="Times New Roman" w:cs="Times New Roman"/>
                <w:sz w:val="24"/>
              </w:rPr>
              <w:t xml:space="preserve"> got permission </w:t>
            </w:r>
            <w:r w:rsidR="008C599A" w:rsidRPr="008D71E9">
              <w:rPr>
                <w:rFonts w:ascii="Times New Roman" w:eastAsia="Times New Roman" w:hAnsi="Times New Roman" w:cs="Times New Roman"/>
                <w:sz w:val="24"/>
              </w:rPr>
              <w:t xml:space="preserve">from the Competent Authority </w:t>
            </w:r>
            <w:r w:rsidR="00F15314" w:rsidRPr="008D71E9">
              <w:rPr>
                <w:rFonts w:ascii="Times New Roman" w:eastAsia="Times New Roman" w:hAnsi="Times New Roman" w:cs="Times New Roman"/>
                <w:sz w:val="24"/>
              </w:rPr>
              <w:t xml:space="preserve">to exclude them from the </w:t>
            </w:r>
            <w:r w:rsidR="008C599A" w:rsidRPr="008D71E9">
              <w:rPr>
                <w:rFonts w:ascii="Times New Roman" w:eastAsia="Times New Roman" w:hAnsi="Times New Roman" w:cs="Times New Roman"/>
                <w:sz w:val="24"/>
              </w:rPr>
              <w:t>institution’s annual operational risk losses,</w:t>
            </w:r>
            <w:r w:rsidR="00F15314" w:rsidRPr="008D71E9">
              <w:rPr>
                <w:rFonts w:ascii="Times New Roman" w:eastAsia="Times New Roman" w:hAnsi="Times New Roman" w:cs="Times New Roman"/>
                <w:sz w:val="24"/>
              </w:rPr>
              <w:t xml:space="preserve"> in accordance with Article 320</w:t>
            </w:r>
            <w:r w:rsidR="008C599A" w:rsidRPr="008D71E9">
              <w:rPr>
                <w:rFonts w:ascii="Times New Roman" w:eastAsia="Times New Roman" w:hAnsi="Times New Roman" w:cs="Times New Roman"/>
                <w:sz w:val="24"/>
              </w:rPr>
              <w:t>(1)</w:t>
            </w:r>
            <w:r w:rsidR="00F15314" w:rsidRPr="008D71E9">
              <w:rPr>
                <w:rFonts w:ascii="Times New Roman" w:eastAsia="Times New Roman" w:hAnsi="Times New Roman" w:cs="Times New Roman"/>
                <w:sz w:val="24"/>
              </w:rPr>
              <w:t xml:space="preserve"> </w:t>
            </w:r>
            <w:r w:rsidR="00F15314" w:rsidRPr="008D71E9">
              <w:rPr>
                <w:rFonts w:ascii="Times New Roman" w:hAnsi="Times New Roman" w:cs="Times New Roman"/>
                <w:bCs/>
                <w:sz w:val="24"/>
              </w:rPr>
              <w:t xml:space="preserve">of </w:t>
            </w:r>
            <w:r w:rsidR="00F15314" w:rsidRPr="008D71E9">
              <w:rPr>
                <w:rFonts w:ascii="Times New Roman" w:hAnsi="Times New Roman"/>
                <w:bCs/>
                <w:sz w:val="24"/>
              </w:rPr>
              <w:t>Regulation (EU) 575/2013</w:t>
            </w:r>
            <w:r w:rsidR="008C599A" w:rsidRPr="008D71E9">
              <w:rPr>
                <w:rFonts w:ascii="Times New Roman" w:hAnsi="Times New Roman"/>
                <w:bCs/>
                <w:sz w:val="24"/>
              </w:rPr>
              <w:t>,</w:t>
            </w:r>
            <w:r w:rsidR="00D740B8" w:rsidRPr="008D71E9">
              <w:rPr>
                <w:rFonts w:ascii="Times New Roman" w:eastAsia="Times New Roman" w:hAnsi="Times New Roman" w:cs="Times New Roman"/>
                <w:sz w:val="24"/>
              </w:rPr>
              <w:t xml:space="preserve"> </w:t>
            </w:r>
            <w:r w:rsidRPr="008D71E9">
              <w:rPr>
                <w:rFonts w:ascii="Times New Roman" w:eastAsia="Times New Roman" w:hAnsi="Times New Roman" w:cs="Times New Roman"/>
                <w:sz w:val="24"/>
              </w:rPr>
              <w:t>shall</w:t>
            </w:r>
            <w:r w:rsidR="00D740B8" w:rsidRPr="008D71E9">
              <w:rPr>
                <w:rFonts w:ascii="Times New Roman" w:eastAsia="Times New Roman" w:hAnsi="Times New Roman" w:cs="Times New Roman"/>
                <w:sz w:val="24"/>
              </w:rPr>
              <w:t xml:space="preserve"> still be </w:t>
            </w:r>
            <w:r w:rsidRPr="008D71E9">
              <w:rPr>
                <w:rFonts w:ascii="Times New Roman" w:eastAsia="Times New Roman" w:hAnsi="Times New Roman" w:cs="Times New Roman"/>
                <w:sz w:val="24"/>
              </w:rPr>
              <w:t>taken into account in the calculation of the item for</w:t>
            </w:r>
            <w:r w:rsidR="00D740B8" w:rsidRPr="008D71E9">
              <w:rPr>
                <w:rFonts w:ascii="Times New Roman" w:eastAsia="Times New Roman" w:hAnsi="Times New Roman" w:cs="Times New Roman"/>
                <w:sz w:val="24"/>
              </w:rPr>
              <w:t xml:space="preserve"> this row.</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number of operational risk losses</w:t>
            </w:r>
          </w:p>
          <w:p w14:paraId="2EA91375" w14:textId="28AF0058"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275C478C" w14:textId="69738AFF" w:rsidR="00D740B8" w:rsidRPr="008D71E9" w:rsidRDefault="00471410">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operational risk losses</w:t>
            </w:r>
            <w:r w:rsidR="002B0785" w:rsidRPr="008D71E9">
              <w:rPr>
                <w:rFonts w:ascii="Times New Roman" w:eastAsia="Times New Roman" w:hAnsi="Times New Roman" w:cs="Times New Roman"/>
                <w:sz w:val="24"/>
              </w:rPr>
              <w:t xml:space="preserve"> above the loss event threshold of €20,000</w:t>
            </w:r>
            <w:r w:rsidR="00D740B8" w:rsidRPr="008D71E9">
              <w:rPr>
                <w:rFonts w:ascii="Times New Roman" w:eastAsia="Times New Roman" w:hAnsi="Times New Roman" w:cs="Times New Roman"/>
                <w:sz w:val="24"/>
              </w:rPr>
              <w:t>.</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95F62CD"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amount of excluded operational risk losses</w:t>
            </w:r>
            <w:ins w:id="5" w:author="Author">
              <w:r w:rsidR="00F07D3B">
                <w:rPr>
                  <w:rFonts w:ascii="Times New Roman" w:eastAsia="Times New Roman" w:hAnsi="Times New Roman" w:cs="Times New Roman"/>
                  <w:b/>
                  <w:sz w:val="24"/>
                </w:rPr>
                <w:t xml:space="preserve"> </w:t>
              </w:r>
            </w:ins>
          </w:p>
          <w:p w14:paraId="5C1A66AF" w14:textId="5CAD041D"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7BE235CA" w14:textId="7483A5B2" w:rsidR="00D740B8" w:rsidRPr="008D71E9" w:rsidRDefault="002B0785">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The </w:t>
            </w:r>
            <w:r w:rsidR="00D740B8" w:rsidRPr="008D71E9">
              <w:rPr>
                <w:rFonts w:ascii="Times New Roman" w:eastAsia="Times New Roman" w:hAnsi="Times New Roman" w:cs="Times New Roman"/>
                <w:sz w:val="24"/>
              </w:rPr>
              <w:t>total net loss amounts above the loss threshold</w:t>
            </w:r>
            <w:r w:rsidRPr="008D71E9">
              <w:rPr>
                <w:rFonts w:ascii="Times New Roman" w:eastAsia="Times New Roman" w:hAnsi="Times New Roman" w:cs="Times New Roman"/>
                <w:sz w:val="24"/>
              </w:rPr>
              <w:t xml:space="preserve"> of €20,000</w:t>
            </w:r>
            <w:r w:rsidR="00D740B8" w:rsidRPr="008D71E9">
              <w:rPr>
                <w:rFonts w:ascii="Times New Roman" w:eastAsia="Times New Roman" w:hAnsi="Times New Roman" w:cs="Times New Roman"/>
                <w:sz w:val="24"/>
              </w:rPr>
              <w:t xml:space="preserve"> </w:t>
            </w:r>
            <w:r w:rsidR="00471410" w:rsidRPr="008D71E9">
              <w:rPr>
                <w:rFonts w:ascii="Times New Roman" w:eastAsia="Times New Roman" w:hAnsi="Times New Roman" w:cs="Times New Roman"/>
                <w:sz w:val="24"/>
              </w:rPr>
              <w:t xml:space="preserve">that were </w:t>
            </w:r>
            <w:r w:rsidR="00D740B8" w:rsidRPr="008D71E9">
              <w:rPr>
                <w:rFonts w:ascii="Times New Roman" w:eastAsia="Times New Roman" w:hAnsi="Times New Roman" w:cs="Times New Roman"/>
                <w:sz w:val="24"/>
              </w:rPr>
              <w:t>excluded</w:t>
            </w:r>
            <w:r w:rsidR="00BF4A7F" w:rsidRPr="008D71E9">
              <w:rPr>
                <w:rFonts w:ascii="Times New Roman" w:eastAsia="Times New Roman" w:hAnsi="Times New Roman" w:cs="Times New Roman"/>
                <w:sz w:val="24"/>
              </w:rPr>
              <w:t xml:space="preserve"> in accordance with Article 320(1) of </w:t>
            </w:r>
            <w:r w:rsidR="00BF4A7F" w:rsidRPr="008D71E9">
              <w:rPr>
                <w:rFonts w:ascii="Times New Roman" w:hAnsi="Times New Roman"/>
                <w:bCs/>
                <w:sz w:val="24"/>
              </w:rPr>
              <w:t>Regulation (EU) 575/2013</w:t>
            </w:r>
            <w:r w:rsidR="00471410" w:rsidRPr="008D71E9">
              <w:rPr>
                <w:rFonts w:ascii="Times New Roman" w:hAnsi="Times New Roman"/>
                <w:bCs/>
                <w:sz w:val="24"/>
              </w:rPr>
              <w:t>,</w:t>
            </w:r>
            <w:r w:rsidR="00D740B8" w:rsidRPr="008D71E9">
              <w:rPr>
                <w:rFonts w:ascii="Times New Roman" w:eastAsia="Times New Roman" w:hAnsi="Times New Roman" w:cs="Times New Roman"/>
                <w:sz w:val="24"/>
              </w:rPr>
              <w:t xml:space="preserve"> for each of the last 10 reporting periods.</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number of excluded operational risk events</w:t>
            </w:r>
          </w:p>
          <w:p w14:paraId="7914E462" w14:textId="7978A3B5"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lastRenderedPageBreak/>
              <w:t>T</w:t>
            </w:r>
            <w:r w:rsidR="00D740B8" w:rsidRPr="008D71E9">
              <w:rPr>
                <w:rFonts w:ascii="Times New Roman" w:eastAsia="Times New Roman" w:hAnsi="Times New Roman" w:cs="Times New Roman"/>
                <w:sz w:val="24"/>
              </w:rPr>
              <w:t xml:space="preserve">he total number of exceptional operational risk events </w:t>
            </w:r>
            <w:r w:rsidRPr="008D71E9">
              <w:rPr>
                <w:rFonts w:ascii="Times New Roman" w:eastAsia="Times New Roman" w:hAnsi="Times New Roman" w:cs="Times New Roman"/>
                <w:sz w:val="24"/>
              </w:rPr>
              <w:t xml:space="preserve">above a loss event threshold of €20,000 </w:t>
            </w:r>
            <w:r w:rsidR="00D740B8" w:rsidRPr="008D71E9">
              <w:rPr>
                <w:rFonts w:ascii="Times New Roman" w:eastAsia="Times New Roman" w:hAnsi="Times New Roman" w:cs="Times New Roman"/>
                <w:sz w:val="24"/>
              </w:rPr>
              <w:t xml:space="preserve">that were excluded in accordance with Article 320(1) of </w:t>
            </w:r>
            <w:r w:rsidR="00D740B8" w:rsidRPr="008D71E9">
              <w:rPr>
                <w:rFonts w:ascii="Times New Roman" w:hAnsi="Times New Roman"/>
                <w:bCs/>
                <w:sz w:val="24"/>
              </w:rPr>
              <w:t>Regulation (EU) 575/2013</w:t>
            </w:r>
            <w:r w:rsidR="00BF4A7F" w:rsidRPr="008D71E9">
              <w:rPr>
                <w:rFonts w:ascii="Times New Roman" w:hAnsi="Times New Roman"/>
                <w:bCs/>
                <w:sz w:val="24"/>
              </w:rPr>
              <w:t xml:space="preserve"> </w:t>
            </w:r>
            <w:r w:rsidR="00BF4A7F" w:rsidRPr="008D71E9">
              <w:rPr>
                <w:rFonts w:ascii="Times New Roman" w:eastAsia="Times New Roman" w:hAnsi="Times New Roman" w:cs="Times New Roman"/>
                <w:sz w:val="24"/>
              </w:rPr>
              <w:t>for each of the last 10 reporting periods</w:t>
            </w:r>
            <w:r w:rsidR="00D740B8" w:rsidRPr="008D71E9">
              <w:rPr>
                <w:rFonts w:ascii="Times New Roman" w:eastAsia="Times New Roman" w:hAnsi="Times New Roman" w:cs="Times New Roman"/>
                <w:sz w:val="24"/>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Total amount of operational </w:t>
            </w:r>
            <w:r w:rsidR="00F15314" w:rsidRPr="008D71E9">
              <w:rPr>
                <w:rStyle w:val="InstructionsTabelleberschrift"/>
                <w:rFonts w:ascii="Times New Roman" w:eastAsia="Times New Roman" w:hAnsi="Times New Roman"/>
                <w:sz w:val="24"/>
                <w:u w:val="none"/>
              </w:rPr>
              <w:t xml:space="preserve">risk </w:t>
            </w:r>
            <w:r w:rsidRPr="008D71E9">
              <w:rPr>
                <w:rStyle w:val="InstructionsTabelleberschrift"/>
                <w:rFonts w:ascii="Times New Roman" w:eastAsia="Times New Roman" w:hAnsi="Times New Roman"/>
                <w:sz w:val="24"/>
                <w:u w:val="none"/>
              </w:rPr>
              <w:t>losses net of recoveries and net of excluded losses</w:t>
            </w:r>
          </w:p>
          <w:p w14:paraId="4203582A" w14:textId="6CAD1497" w:rsidR="00D740B8" w:rsidRPr="008D71E9" w:rsidRDefault="002B0785">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T</w:t>
            </w:r>
            <w:r w:rsidR="00471410" w:rsidRPr="008D71E9">
              <w:rPr>
                <w:rFonts w:ascii="Times New Roman" w:eastAsia="Times New Roman" w:hAnsi="Times New Roman" w:cs="Times New Roman"/>
                <w:sz w:val="24"/>
              </w:rPr>
              <w:t>he</w:t>
            </w:r>
            <w:r w:rsidR="00D740B8" w:rsidRPr="008D71E9">
              <w:rPr>
                <w:rFonts w:ascii="Times New Roman" w:eastAsia="Times New Roman" w:hAnsi="Times New Roman" w:cs="Times New Roman"/>
                <w:sz w:val="24"/>
              </w:rPr>
              <w:t xml:space="preserve"> total amount of operational risk losses</w:t>
            </w:r>
            <w:r w:rsidR="00471410"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less the </w:t>
            </w:r>
            <w:proofErr w:type="gramStart"/>
            <w:r w:rsidRPr="008D71E9">
              <w:rPr>
                <w:rFonts w:ascii="Times New Roman" w:eastAsia="Times New Roman" w:hAnsi="Times New Roman" w:cs="Times New Roman"/>
                <w:sz w:val="24"/>
              </w:rPr>
              <w:t>amount</w:t>
            </w:r>
            <w:proofErr w:type="gramEnd"/>
            <w:r w:rsidR="00D740B8" w:rsidRPr="008D71E9">
              <w:rPr>
                <w:rFonts w:ascii="Times New Roman" w:eastAsia="Times New Roman" w:hAnsi="Times New Roman" w:cs="Times New Roman"/>
                <w:sz w:val="24"/>
              </w:rPr>
              <w:t xml:space="preserve"> of recoveries</w:t>
            </w:r>
            <w:r w:rsidR="006943D3" w:rsidRPr="008D71E9">
              <w:rPr>
                <w:rFonts w:ascii="Times New Roman" w:eastAsia="Times New Roman" w:hAnsi="Times New Roman" w:cs="Times New Roman"/>
                <w:sz w:val="24"/>
              </w:rPr>
              <w:t xml:space="preserve"> disclosed in row 1,</w:t>
            </w:r>
            <w:del w:id="6" w:author="Author">
              <w:r w:rsidR="006943D3" w:rsidRPr="008D71E9" w:rsidDel="00E57987">
                <w:rPr>
                  <w:rFonts w:ascii="Times New Roman" w:eastAsia="Times New Roman" w:hAnsi="Times New Roman" w:cs="Times New Roman"/>
                  <w:sz w:val="24"/>
                </w:rPr>
                <w:delText xml:space="preserve"> </w:delText>
              </w:r>
            </w:del>
            <w:r w:rsidR="003D54AC" w:rsidRPr="008D71E9">
              <w:rPr>
                <w:rFonts w:ascii="Times New Roman" w:eastAsia="Times New Roman" w:hAnsi="Times New Roman" w:cs="Times New Roman"/>
                <w:sz w:val="24"/>
              </w:rPr>
              <w:t xml:space="preserve"> and </w:t>
            </w:r>
            <w:r w:rsidR="006943D3" w:rsidRPr="008D71E9">
              <w:rPr>
                <w:rFonts w:ascii="Times New Roman" w:eastAsia="Times New Roman" w:hAnsi="Times New Roman" w:cs="Times New Roman"/>
                <w:sz w:val="24"/>
              </w:rPr>
              <w:t xml:space="preserve">less the </w:t>
            </w:r>
            <w:r w:rsidR="003D54AC" w:rsidRPr="008D71E9">
              <w:rPr>
                <w:rFonts w:ascii="Times New Roman" w:eastAsia="Times New Roman" w:hAnsi="Times New Roman" w:cs="Times New Roman"/>
                <w:sz w:val="24"/>
              </w:rPr>
              <w:t>e</w:t>
            </w:r>
            <w:r w:rsidR="006943D3" w:rsidRPr="008D71E9">
              <w:rPr>
                <w:rFonts w:ascii="Times New Roman" w:eastAsia="Times New Roman" w:hAnsi="Times New Roman" w:cs="Times New Roman"/>
                <w:sz w:val="24"/>
              </w:rPr>
              <w:t>xc</w:t>
            </w:r>
            <w:r w:rsidR="003D54AC" w:rsidRPr="008D71E9">
              <w:rPr>
                <w:rFonts w:ascii="Times New Roman" w:eastAsia="Times New Roman" w:hAnsi="Times New Roman" w:cs="Times New Roman"/>
                <w:sz w:val="24"/>
              </w:rPr>
              <w:t xml:space="preserve">luded losses </w:t>
            </w:r>
            <w:r w:rsidR="006943D3" w:rsidRPr="008D71E9">
              <w:rPr>
                <w:rFonts w:ascii="Times New Roman" w:eastAsia="Times New Roman" w:hAnsi="Times New Roman" w:cs="Times New Roman"/>
                <w:sz w:val="24"/>
              </w:rPr>
              <w:t>disclosed in</w:t>
            </w:r>
            <w:r w:rsidR="00AD193C" w:rsidRPr="008D71E9">
              <w:rPr>
                <w:rFonts w:ascii="Times New Roman" w:eastAsia="Times New Roman" w:hAnsi="Times New Roman" w:cs="Times New Roman"/>
                <w:sz w:val="24"/>
              </w:rPr>
              <w:t xml:space="preserve"> </w:t>
            </w:r>
            <w:r w:rsidR="00D740B8" w:rsidRPr="008D71E9">
              <w:rPr>
                <w:rFonts w:ascii="Times New Roman" w:eastAsia="Times New Roman" w:hAnsi="Times New Roman" w:cs="Times New Roman"/>
                <w:sz w:val="24"/>
              </w:rPr>
              <w:t>row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operational </w:t>
            </w:r>
            <w:r w:rsidR="00F15314" w:rsidRPr="008D71E9">
              <w:rPr>
                <w:rFonts w:ascii="Times New Roman" w:eastAsia="Times New Roman" w:hAnsi="Times New Roman" w:cs="Times New Roman"/>
                <w:b/>
                <w:sz w:val="24"/>
              </w:rPr>
              <w:t xml:space="preserve">risk </w:t>
            </w:r>
            <w:r w:rsidRPr="008D71E9">
              <w:rPr>
                <w:rFonts w:ascii="Times New Roman" w:eastAsia="Times New Roman" w:hAnsi="Times New Roman" w:cs="Times New Roman"/>
                <w:b/>
                <w:sz w:val="24"/>
              </w:rPr>
              <w:t>losses net of recoveries (no exclusions)</w:t>
            </w:r>
          </w:p>
          <w:p w14:paraId="647BDEC8" w14:textId="66617A83"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7F1E94AA" w14:textId="28CE55AE" w:rsidR="00D740B8" w:rsidRPr="008D71E9" w:rsidRDefault="003D54AC">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amount</w:t>
            </w:r>
            <w:r w:rsidRPr="008D71E9">
              <w:rPr>
                <w:rFonts w:ascii="Times New Roman" w:eastAsia="Times New Roman" w:hAnsi="Times New Roman" w:cs="Times New Roman"/>
                <w:sz w:val="24"/>
              </w:rPr>
              <w:t xml:space="preserve"> of operational risk losses, less the </w:t>
            </w:r>
            <w:proofErr w:type="gramStart"/>
            <w:r w:rsidRPr="008D71E9">
              <w:rPr>
                <w:rFonts w:ascii="Times New Roman" w:eastAsia="Times New Roman" w:hAnsi="Times New Roman" w:cs="Times New Roman"/>
                <w:sz w:val="24"/>
              </w:rPr>
              <w:t>amount</w:t>
            </w:r>
            <w:proofErr w:type="gramEnd"/>
            <w:r w:rsidR="00D740B8" w:rsidRPr="008D71E9">
              <w:rPr>
                <w:rFonts w:ascii="Times New Roman" w:eastAsia="Times New Roman" w:hAnsi="Times New Roman" w:cs="Times New Roman"/>
                <w:sz w:val="24"/>
              </w:rPr>
              <w:t xml:space="preserve"> of recoveries</w:t>
            </w:r>
            <w:r w:rsidRPr="008D71E9">
              <w:rPr>
                <w:rFonts w:ascii="Times New Roman" w:eastAsia="Times New Roman" w:hAnsi="Times New Roman" w:cs="Times New Roman"/>
                <w:sz w:val="24"/>
              </w:rPr>
              <w:t>,</w:t>
            </w:r>
            <w:r w:rsidR="00D740B8" w:rsidRPr="008D71E9">
              <w:rPr>
                <w:rFonts w:ascii="Times New Roman" w:eastAsia="Times New Roman" w:hAnsi="Times New Roman" w:cs="Times New Roman"/>
                <w:sz w:val="24"/>
              </w:rPr>
              <w:t xml:space="preserve"> resulting from loss events above </w:t>
            </w:r>
            <w:r w:rsidR="009D4A12" w:rsidRPr="008D71E9">
              <w:rPr>
                <w:rFonts w:ascii="Times New Roman" w:eastAsia="Times New Roman" w:hAnsi="Times New Roman" w:cs="Times New Roman"/>
                <w:sz w:val="24"/>
              </w:rPr>
              <w:t>a</w:t>
            </w:r>
            <w:r w:rsidR="00D740B8" w:rsidRPr="008D71E9">
              <w:rPr>
                <w:rFonts w:ascii="Times New Roman" w:eastAsia="Times New Roman" w:hAnsi="Times New Roman" w:cs="Times New Roman"/>
                <w:sz w:val="24"/>
              </w:rPr>
              <w:t xml:space="preserve"> loss event threshold</w:t>
            </w:r>
            <w:r w:rsidRPr="008D71E9">
              <w:rPr>
                <w:rFonts w:ascii="Times New Roman" w:eastAsia="Times New Roman" w:hAnsi="Times New Roman" w:cs="Times New Roman"/>
                <w:sz w:val="24"/>
              </w:rPr>
              <w:t xml:space="preserve"> of € 100.000</w:t>
            </w:r>
            <w:r w:rsidR="00D740B8" w:rsidRPr="008D71E9">
              <w:rPr>
                <w:rFonts w:ascii="Times New Roman" w:eastAsia="Times New Roman" w:hAnsi="Times New Roman" w:cs="Times New Roman"/>
                <w:sz w:val="24"/>
              </w:rPr>
              <w:t xml:space="preserve"> for each of the last 10 reporting periods</w:t>
            </w:r>
            <w:r w:rsidRPr="008D71E9">
              <w:rPr>
                <w:rFonts w:ascii="Times New Roman" w:eastAsia="Times New Roman" w:hAnsi="Times New Roman" w:cs="Times New Roman"/>
                <w:sz w:val="24"/>
              </w:rPr>
              <w:t>,</w:t>
            </w:r>
            <w:r w:rsidR="00F15314" w:rsidRPr="008D71E9">
              <w:rPr>
                <w:rFonts w:ascii="Times New Roman" w:eastAsia="Times New Roman" w:hAnsi="Times New Roman" w:cs="Times New Roman"/>
                <w:sz w:val="24"/>
              </w:rPr>
              <w:t xml:space="preserve"> including losses from mergers and acquisitions.</w:t>
            </w:r>
            <w:r w:rsidR="006E0F5F" w:rsidRPr="008D71E9">
              <w:rPr>
                <w:rFonts w:ascii="Times New Roman" w:eastAsia="Times New Roman" w:hAnsi="Times New Roman" w:cs="Times New Roman"/>
                <w:sz w:val="24"/>
              </w:rPr>
              <w:t xml:space="preserve"> </w:t>
            </w:r>
            <w:r w:rsidR="00352E37" w:rsidRPr="008D71E9">
              <w:rPr>
                <w:rFonts w:ascii="Times New Roman" w:hAnsi="Times New Roman" w:cs="Times New Roman"/>
                <w:bCs/>
                <w:sz w:val="24"/>
              </w:rPr>
              <w:t>Losses caused by a common operational risk event, or by multiple events linked to the same operational risk event, that are recognised in different accounting years shall be summed up for the last 10 years for the purpose of determining whether the threshold for disclosure is exceeded or not.</w:t>
            </w:r>
            <w:r w:rsidR="001F1176" w:rsidRPr="008D71E9">
              <w:rPr>
                <w:rFonts w:ascii="Times New Roman" w:hAnsi="Times New Roman" w:cs="Times New Roman"/>
                <w:bCs/>
                <w:sz w:val="24"/>
              </w:rPr>
              <w:t xml:space="preserve"> </w:t>
            </w:r>
            <w:r w:rsidR="00753C8F" w:rsidRPr="008D71E9">
              <w:rPr>
                <w:rFonts w:ascii="Times New Roman" w:eastAsia="Times New Roman" w:hAnsi="Times New Roman" w:cs="Times New Roman"/>
                <w:sz w:val="24"/>
              </w:rPr>
              <w:t>Exceptional operational risk events of the year that are no longer</w:t>
            </w:r>
            <w:del w:id="7" w:author="Author">
              <w:r w:rsidR="00753C8F" w:rsidRPr="008D71E9" w:rsidDel="00E57987">
                <w:rPr>
                  <w:rFonts w:ascii="Times New Roman" w:eastAsia="Times New Roman" w:hAnsi="Times New Roman" w:cs="Times New Roman"/>
                  <w:sz w:val="24"/>
                </w:rPr>
                <w:delText xml:space="preserve"> </w:delText>
              </w:r>
            </w:del>
            <w:r w:rsidR="00753C8F" w:rsidRPr="008D71E9">
              <w:rPr>
                <w:rFonts w:ascii="Times New Roman" w:eastAsia="Times New Roman" w:hAnsi="Times New Roman" w:cs="Times New Roman"/>
                <w:sz w:val="24"/>
              </w:rPr>
              <w:t xml:space="preserve"> relevant to the institution’s risk profile for which the institution got permission from the Competent Authority to exclude them from the institution’s annual operational risk losses, in accordance with Article 320(1) of Regulation (EU) 575/2013,</w:t>
            </w:r>
            <w:del w:id="8" w:author="Author">
              <w:r w:rsidR="00753C8F" w:rsidRPr="008D71E9" w:rsidDel="00E57987">
                <w:rPr>
                  <w:rFonts w:ascii="Times New Roman" w:eastAsia="Times New Roman" w:hAnsi="Times New Roman" w:cs="Times New Roman"/>
                  <w:sz w:val="24"/>
                </w:rPr>
                <w:delText xml:space="preserve">  </w:delText>
              </w:r>
            </w:del>
            <w:r w:rsidR="00753C8F" w:rsidRPr="008D71E9">
              <w:rPr>
                <w:rFonts w:ascii="Times New Roman" w:eastAsia="Times New Roman" w:hAnsi="Times New Roman" w:cs="Times New Roman"/>
                <w:sz w:val="24"/>
              </w:rPr>
              <w:t xml:space="preserve"> </w:t>
            </w:r>
            <w:r w:rsidRPr="008D71E9">
              <w:rPr>
                <w:rFonts w:ascii="Times New Roman" w:eastAsia="Times New Roman" w:hAnsi="Times New Roman" w:cs="Times New Roman"/>
                <w:sz w:val="24"/>
              </w:rPr>
              <w:t>shall</w:t>
            </w:r>
            <w:r w:rsidR="00753C8F" w:rsidRPr="008D71E9">
              <w:rPr>
                <w:rFonts w:ascii="Times New Roman" w:eastAsia="Times New Roman" w:hAnsi="Times New Roman" w:cs="Times New Roman"/>
                <w:sz w:val="24"/>
              </w:rPr>
              <w:t xml:space="preserve"> still be </w:t>
            </w:r>
            <w:r w:rsidRPr="008D71E9">
              <w:rPr>
                <w:rFonts w:ascii="Times New Roman" w:eastAsia="Times New Roman" w:hAnsi="Times New Roman" w:cs="Times New Roman"/>
                <w:sz w:val="24"/>
              </w:rPr>
              <w:t>taken into account in the calculation of the item for</w:t>
            </w:r>
            <w:r w:rsidR="00753C8F" w:rsidRPr="008D71E9">
              <w:rPr>
                <w:rFonts w:ascii="Times New Roman" w:eastAsia="Times New Roman" w:hAnsi="Times New Roman" w:cs="Times New Roman"/>
                <w:sz w:val="24"/>
              </w:rPr>
              <w:t xml:space="preserve"> this row.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number of operational risk losses</w:t>
            </w:r>
          </w:p>
          <w:p w14:paraId="7AD8EE0D" w14:textId="092E19E2"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operational risk losses</w:t>
            </w:r>
            <w:r w:rsidR="003D54AC" w:rsidRPr="008D71E9">
              <w:rPr>
                <w:rFonts w:ascii="Times New Roman" w:eastAsia="Times New Roman" w:hAnsi="Times New Roman" w:cs="Times New Roman"/>
                <w:sz w:val="24"/>
              </w:rPr>
              <w:t xml:space="preserve"> above the loss event threshold of €100,000</w:t>
            </w:r>
            <w:r w:rsidR="00D740B8" w:rsidRPr="008D71E9">
              <w:rPr>
                <w:rFonts w:ascii="Times New Roman" w:eastAsia="Times New Roman" w:hAnsi="Times New Roman" w:cs="Times New Roman"/>
                <w:sz w:val="24"/>
              </w:rPr>
              <w:t>.</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amount of excluded operational risk losses</w:t>
            </w:r>
          </w:p>
          <w:p w14:paraId="71DECF65" w14:textId="48A395A5"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 xml:space="preserve">he total net loss amounts above </w:t>
            </w:r>
            <w:r w:rsidR="00471410" w:rsidRPr="008D71E9">
              <w:rPr>
                <w:rFonts w:ascii="Times New Roman" w:eastAsia="Times New Roman" w:hAnsi="Times New Roman" w:cs="Times New Roman"/>
                <w:sz w:val="24"/>
              </w:rPr>
              <w:t>a</w:t>
            </w:r>
            <w:r w:rsidR="00D740B8" w:rsidRPr="008D71E9">
              <w:rPr>
                <w:rFonts w:ascii="Times New Roman" w:eastAsia="Times New Roman" w:hAnsi="Times New Roman" w:cs="Times New Roman"/>
                <w:sz w:val="24"/>
              </w:rPr>
              <w:t xml:space="preserve"> loss </w:t>
            </w:r>
            <w:r w:rsidRPr="008D71E9">
              <w:rPr>
                <w:rFonts w:ascii="Times New Roman" w:eastAsia="Times New Roman" w:hAnsi="Times New Roman" w:cs="Times New Roman"/>
                <w:sz w:val="24"/>
              </w:rPr>
              <w:t xml:space="preserve">event </w:t>
            </w:r>
            <w:r w:rsidR="00D740B8" w:rsidRPr="008D71E9">
              <w:rPr>
                <w:rFonts w:ascii="Times New Roman" w:eastAsia="Times New Roman" w:hAnsi="Times New Roman" w:cs="Times New Roman"/>
                <w:sz w:val="24"/>
              </w:rPr>
              <w:t>threshold</w:t>
            </w:r>
            <w:r w:rsidRPr="008D71E9">
              <w:rPr>
                <w:rFonts w:ascii="Times New Roman" w:eastAsia="Times New Roman" w:hAnsi="Times New Roman" w:cs="Times New Roman"/>
                <w:sz w:val="24"/>
              </w:rPr>
              <w:t xml:space="preserve"> of €100,000</w:t>
            </w:r>
            <w:r w:rsidR="00471410" w:rsidRPr="008D71E9">
              <w:rPr>
                <w:rFonts w:ascii="Times New Roman" w:eastAsia="Times New Roman" w:hAnsi="Times New Roman" w:cs="Times New Roman"/>
                <w:sz w:val="24"/>
              </w:rPr>
              <w:t>,</w:t>
            </w:r>
            <w:r w:rsidR="00D740B8" w:rsidRPr="008D71E9">
              <w:rPr>
                <w:rFonts w:ascii="Times New Roman" w:eastAsia="Times New Roman" w:hAnsi="Times New Roman" w:cs="Times New Roman"/>
                <w:sz w:val="24"/>
              </w:rPr>
              <w:t xml:space="preserve"> excluded</w:t>
            </w:r>
            <w:r w:rsidR="00BF4A7F" w:rsidRPr="008D71E9">
              <w:rPr>
                <w:rFonts w:ascii="Times New Roman" w:eastAsia="Times New Roman" w:hAnsi="Times New Roman" w:cs="Times New Roman"/>
                <w:sz w:val="24"/>
              </w:rPr>
              <w:t xml:space="preserve"> in accordance with Article 320(1) of </w:t>
            </w:r>
            <w:r w:rsidR="00BF4A7F" w:rsidRPr="008D71E9">
              <w:rPr>
                <w:rFonts w:ascii="Times New Roman" w:hAnsi="Times New Roman"/>
                <w:bCs/>
                <w:sz w:val="24"/>
              </w:rPr>
              <w:t>Regulation (EU) 575/2013</w:t>
            </w:r>
            <w:r w:rsidR="00471410" w:rsidRPr="008D71E9">
              <w:rPr>
                <w:rFonts w:ascii="Times New Roman" w:hAnsi="Times New Roman"/>
                <w:bCs/>
                <w:sz w:val="24"/>
              </w:rPr>
              <w:t>,</w:t>
            </w:r>
            <w:r w:rsidR="00D740B8" w:rsidRPr="008D71E9">
              <w:rPr>
                <w:rFonts w:ascii="Times New Roman" w:eastAsia="Times New Roman" w:hAnsi="Times New Roman" w:cs="Times New Roman"/>
                <w:sz w:val="24"/>
              </w:rPr>
              <w:t xml:space="preserve"> for each of the last 10 reporting periods.</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number of excluded operational risk events</w:t>
            </w:r>
          </w:p>
          <w:p w14:paraId="2B56754D" w14:textId="46B0AAAA"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exceptional operational risk events</w:t>
            </w:r>
            <w:r w:rsidR="003D54AC" w:rsidRPr="008D71E9">
              <w:rPr>
                <w:rFonts w:ascii="Times New Roman" w:eastAsia="Times New Roman" w:hAnsi="Times New Roman" w:cs="Times New Roman"/>
                <w:sz w:val="24"/>
              </w:rPr>
              <w:t xml:space="preserve"> above a loss event threshold of €100,000</w:t>
            </w:r>
            <w:r w:rsidR="00D740B8" w:rsidRPr="008D71E9">
              <w:rPr>
                <w:rFonts w:ascii="Times New Roman" w:eastAsia="Times New Roman" w:hAnsi="Times New Roman" w:cs="Times New Roman"/>
                <w:sz w:val="24"/>
              </w:rPr>
              <w:t xml:space="preserve"> that were excluded in accordance </w:t>
            </w:r>
            <w:proofErr w:type="gramStart"/>
            <w:r w:rsidR="00D740B8" w:rsidRPr="008D71E9">
              <w:rPr>
                <w:rFonts w:ascii="Times New Roman" w:eastAsia="Times New Roman" w:hAnsi="Times New Roman" w:cs="Times New Roman"/>
                <w:sz w:val="24"/>
              </w:rPr>
              <w:t>with  Article</w:t>
            </w:r>
            <w:proofErr w:type="gramEnd"/>
            <w:r w:rsidR="00D740B8" w:rsidRPr="008D71E9">
              <w:rPr>
                <w:rFonts w:ascii="Times New Roman" w:eastAsia="Times New Roman" w:hAnsi="Times New Roman" w:cs="Times New Roman"/>
                <w:sz w:val="24"/>
              </w:rPr>
              <w:t xml:space="preserve"> 320(1) of </w:t>
            </w:r>
            <w:r w:rsidR="00D740B8" w:rsidRPr="008D71E9">
              <w:rPr>
                <w:rFonts w:ascii="Times New Roman" w:hAnsi="Times New Roman"/>
                <w:bCs/>
                <w:sz w:val="24"/>
              </w:rPr>
              <w:t>Regulation (EU) 575/2013</w:t>
            </w:r>
            <w:r w:rsidRPr="008D71E9">
              <w:rPr>
                <w:rFonts w:ascii="Times New Roman" w:hAnsi="Times New Roman"/>
                <w:bCs/>
                <w:sz w:val="24"/>
              </w:rPr>
              <w:t>,</w:t>
            </w:r>
            <w:r w:rsidR="00BF4A7F" w:rsidRPr="008D71E9">
              <w:rPr>
                <w:rFonts w:ascii="Times New Roman" w:hAnsi="Times New Roman"/>
                <w:bCs/>
                <w:sz w:val="24"/>
              </w:rPr>
              <w:t xml:space="preserve"> </w:t>
            </w:r>
            <w:r w:rsidR="00BF4A7F" w:rsidRPr="008D71E9">
              <w:rPr>
                <w:rFonts w:ascii="Times New Roman" w:eastAsia="Times New Roman" w:hAnsi="Times New Roman" w:cs="Times New Roman"/>
                <w:sz w:val="24"/>
              </w:rPr>
              <w:t>for each of the last 10 reporting periods</w:t>
            </w:r>
            <w:r w:rsidR="00D740B8" w:rsidRPr="008D71E9">
              <w:rPr>
                <w:rFonts w:ascii="Times New Roman" w:eastAsia="Times New Roman" w:hAnsi="Times New Roman" w:cs="Times New Roman"/>
                <w:sz w:val="24"/>
              </w:rPr>
              <w:t>.</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amount of operational</w:t>
            </w:r>
            <w:r w:rsidR="00F15314" w:rsidRPr="008D71E9">
              <w:rPr>
                <w:rStyle w:val="InstructionsTabelleberschrift"/>
                <w:rFonts w:ascii="Times New Roman" w:eastAsia="Times New Roman" w:hAnsi="Times New Roman"/>
                <w:sz w:val="24"/>
                <w:u w:val="none"/>
              </w:rPr>
              <w:t xml:space="preserve"> risk</w:t>
            </w:r>
            <w:r w:rsidRPr="008D71E9">
              <w:rPr>
                <w:rStyle w:val="InstructionsTabelleberschrift"/>
                <w:rFonts w:ascii="Times New Roman" w:eastAsia="Times New Roman" w:hAnsi="Times New Roman"/>
                <w:sz w:val="24"/>
                <w:u w:val="none"/>
              </w:rPr>
              <w:t xml:space="preserve"> losses net of recoveries and net of excluded losses</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 xml:space="preserve">he row shall disclose the total amount of operational risk losses </w:t>
            </w:r>
            <w:r w:rsidRPr="008D71E9">
              <w:rPr>
                <w:rFonts w:ascii="Times New Roman" w:eastAsia="Times New Roman" w:hAnsi="Times New Roman" w:cs="Times New Roman"/>
                <w:sz w:val="24"/>
              </w:rPr>
              <w:t xml:space="preserve">less the </w:t>
            </w:r>
            <w:proofErr w:type="gramStart"/>
            <w:r w:rsidRPr="008D71E9">
              <w:rPr>
                <w:rFonts w:ascii="Times New Roman" w:eastAsia="Times New Roman" w:hAnsi="Times New Roman" w:cs="Times New Roman"/>
                <w:sz w:val="24"/>
              </w:rPr>
              <w:t>amount</w:t>
            </w:r>
            <w:proofErr w:type="gramEnd"/>
            <w:r w:rsidRPr="008D71E9">
              <w:rPr>
                <w:rFonts w:ascii="Times New Roman" w:eastAsia="Times New Roman" w:hAnsi="Times New Roman" w:cs="Times New Roman"/>
                <w:sz w:val="24"/>
              </w:rPr>
              <w:t xml:space="preserve"> </w:t>
            </w:r>
            <w:r w:rsidR="00D740B8" w:rsidRPr="008D71E9">
              <w:rPr>
                <w:rFonts w:ascii="Times New Roman" w:eastAsia="Times New Roman" w:hAnsi="Times New Roman" w:cs="Times New Roman"/>
                <w:sz w:val="24"/>
              </w:rPr>
              <w:t>of recoveries</w:t>
            </w:r>
            <w:r w:rsidRPr="008D71E9">
              <w:rPr>
                <w:rFonts w:ascii="Times New Roman" w:eastAsia="Times New Roman" w:hAnsi="Times New Roman" w:cs="Times New Roman"/>
                <w:sz w:val="24"/>
              </w:rPr>
              <w:t xml:space="preserve"> disclosed in row 6, less the </w:t>
            </w:r>
            <w:proofErr w:type="gramStart"/>
            <w:r w:rsidRPr="008D71E9">
              <w:rPr>
                <w:rFonts w:ascii="Times New Roman" w:eastAsia="Times New Roman" w:hAnsi="Times New Roman" w:cs="Times New Roman"/>
                <w:sz w:val="24"/>
              </w:rPr>
              <w:t>amount</w:t>
            </w:r>
            <w:proofErr w:type="gramEnd"/>
            <w:r w:rsidRPr="008D71E9">
              <w:rPr>
                <w:rFonts w:ascii="Times New Roman" w:eastAsia="Times New Roman" w:hAnsi="Times New Roman" w:cs="Times New Roman"/>
                <w:sz w:val="24"/>
              </w:rPr>
              <w:t xml:space="preserve"> of</w:t>
            </w:r>
            <w:r w:rsidR="00D740B8" w:rsidRPr="008D71E9">
              <w:rPr>
                <w:rFonts w:ascii="Times New Roman" w:eastAsia="Times New Roman" w:hAnsi="Times New Roman" w:cs="Times New Roman"/>
                <w:sz w:val="24"/>
              </w:rPr>
              <w:t xml:space="preserve"> excluded losses</w:t>
            </w:r>
            <w:r w:rsidRPr="008D71E9">
              <w:rPr>
                <w:rFonts w:ascii="Times New Roman" w:eastAsia="Times New Roman" w:hAnsi="Times New Roman" w:cs="Times New Roman"/>
                <w:sz w:val="24"/>
              </w:rPr>
              <w:t xml:space="preserve"> disclosed in </w:t>
            </w:r>
            <w:r w:rsidR="00D740B8" w:rsidRPr="008D71E9">
              <w:rPr>
                <w:rFonts w:ascii="Times New Roman" w:eastAsia="Times New Roman" w:hAnsi="Times New Roman" w:cs="Times New Roman"/>
                <w:sz w:val="24"/>
              </w:rPr>
              <w:t>row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Not applicable.</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Not applicable.</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Not applicable.</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sidRPr="008D71E9">
        <w:rPr>
          <w:rFonts w:ascii="Times New Roman" w:hAnsi="Times New Roman" w:cs="Times New Roman"/>
          <w:b/>
          <w:bCs/>
          <w:sz w:val="24"/>
        </w:rPr>
        <w:t xml:space="preserve">Template EU OR2 – Business Indicator, components and subcomponents. </w:t>
      </w:r>
      <w:r w:rsidRPr="008D71E9">
        <w:rPr>
          <w:rFonts w:ascii="Times New Roman" w:hAnsi="Times New Roman" w:cs="Times New Roman"/>
          <w:bCs/>
          <w:sz w:val="24"/>
        </w:rPr>
        <w:t>Fixed template</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Institutions shall disclose the information included in template EU OR</w:t>
      </w:r>
      <w:r w:rsidRPr="008D71E9">
        <w:rPr>
          <w:rFonts w:ascii="Times New Roman" w:hAnsi="Times New Roman" w:cs="Times New Roman"/>
          <w:sz w:val="24"/>
        </w:rPr>
        <w:t>2</w:t>
      </w:r>
      <w:r w:rsidRPr="008D71E9">
        <w:rPr>
          <w:rFonts w:ascii="Times New Roman" w:hAnsi="Times New Roman" w:cs="Times New Roman"/>
          <w:bCs/>
          <w:sz w:val="24"/>
        </w:rPr>
        <w:t xml:space="preserve"> in application of Articles 446</w:t>
      </w:r>
      <w:r w:rsidRPr="008D71E9">
        <w:rPr>
          <w:rFonts w:ascii="Times New Roman" w:hAnsi="Times New Roman" w:cs="Times New Roman"/>
          <w:sz w:val="24"/>
        </w:rPr>
        <w:t>(1), point</w:t>
      </w:r>
      <w:r w:rsidR="0080619E" w:rsidRPr="008D71E9">
        <w:rPr>
          <w:rFonts w:ascii="Times New Roman" w:hAnsi="Times New Roman" w:cs="Times New Roman"/>
          <w:sz w:val="24"/>
        </w:rPr>
        <w:t>s</w:t>
      </w:r>
      <w:r w:rsidRPr="008D71E9">
        <w:rPr>
          <w:rFonts w:ascii="Times New Roman" w:hAnsi="Times New Roman" w:cs="Times New Roman"/>
          <w:sz w:val="24"/>
        </w:rPr>
        <w:t xml:space="preserve"> </w:t>
      </w:r>
      <w:r w:rsidR="006C62E5" w:rsidRPr="008D71E9">
        <w:rPr>
          <w:rFonts w:ascii="Times New Roman" w:hAnsi="Times New Roman" w:cs="Times New Roman"/>
          <w:sz w:val="24"/>
        </w:rPr>
        <w:t>c</w:t>
      </w:r>
      <w:r w:rsidRPr="008D71E9">
        <w:rPr>
          <w:rFonts w:ascii="Times New Roman" w:hAnsi="Times New Roman" w:cs="Times New Roman"/>
          <w:sz w:val="24"/>
        </w:rPr>
        <w:t xml:space="preserve">) and </w:t>
      </w:r>
      <w:r w:rsidR="006C62E5" w:rsidRPr="008D71E9">
        <w:rPr>
          <w:rFonts w:ascii="Times New Roman" w:hAnsi="Times New Roman" w:cs="Times New Roman"/>
          <w:sz w:val="24"/>
        </w:rPr>
        <w:t>d</w:t>
      </w:r>
      <w:r w:rsidRPr="008D71E9">
        <w:rPr>
          <w:rFonts w:ascii="Times New Roman" w:hAnsi="Times New Roman" w:cs="Times New Roman"/>
          <w:sz w:val="24"/>
        </w:rPr>
        <w:t>) of Regulation (EU) No 575/2013.</w:t>
      </w:r>
      <w:r w:rsidRPr="008D71E9">
        <w:rPr>
          <w:rFonts w:ascii="Times New Roman" w:hAnsi="Times New Roman" w:cs="Times New Roman"/>
          <w:bCs/>
          <w:sz w:val="24"/>
        </w:rPr>
        <w:t xml:space="preserve"> This template provides information on the calculation of the Business Indicator Component (BIC), in accordance with Article 313 of Regulation (EU) No 575/2013, and on the calculation of the Business Indicator (BI), components and subcomponents, in accordance with Article 314 of Regulation (EU) No 575/2013.</w:t>
      </w:r>
      <w:r w:rsidR="0080619E" w:rsidRPr="008D71E9">
        <w:rPr>
          <w:rFonts w:ascii="Times New Roman" w:hAnsi="Times New Roman" w:cs="Times New Roman"/>
          <w:bCs/>
          <w:sz w:val="24"/>
        </w:rPr>
        <w:t xml:space="preserve"> In addition, this template also provides information on the amounts excluded from the business indicator related to disposed entities or activities, </w:t>
      </w:r>
      <w:r w:rsidR="00665EDF" w:rsidRPr="008D71E9">
        <w:rPr>
          <w:rFonts w:ascii="Times New Roman" w:hAnsi="Times New Roman" w:cs="Times New Roman"/>
          <w:bCs/>
          <w:sz w:val="24"/>
        </w:rPr>
        <w:t xml:space="preserve">in accordance with Article 315(2). </w:t>
      </w:r>
      <w:r w:rsidRPr="008D71E9">
        <w:rPr>
          <w:rFonts w:ascii="Times New Roman" w:hAnsi="Times New Roman" w:cs="Times New Roman"/>
          <w:bCs/>
          <w:sz w:val="24"/>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Institutions shall disclose the information for the last three financial years on the amount of the relevant list of items that </w:t>
      </w:r>
      <w:r w:rsidR="009D4A12" w:rsidRPr="008D71E9">
        <w:rPr>
          <w:rFonts w:ascii="Times New Roman" w:hAnsi="Times New Roman" w:cs="Times New Roman"/>
          <w:bCs/>
          <w:sz w:val="24"/>
        </w:rPr>
        <w:t xml:space="preserve">are required to </w:t>
      </w:r>
      <w:r w:rsidRPr="008D71E9">
        <w:rPr>
          <w:rFonts w:ascii="Times New Roman" w:hAnsi="Times New Roman" w:cs="Times New Roman"/>
          <w:bCs/>
          <w:sz w:val="24"/>
        </w:rPr>
        <w:t xml:space="preserve">the calculation of the sub-components of the BI that contribute to the calculation of the own </w:t>
      </w:r>
      <w:proofErr w:type="gramStart"/>
      <w:r w:rsidRPr="008D71E9">
        <w:rPr>
          <w:rFonts w:ascii="Times New Roman" w:hAnsi="Times New Roman" w:cs="Times New Roman"/>
          <w:bCs/>
          <w:sz w:val="24"/>
        </w:rPr>
        <w:t>funds</w:t>
      </w:r>
      <w:proofErr w:type="gramEnd"/>
      <w:r w:rsidRPr="008D71E9">
        <w:rPr>
          <w:rFonts w:ascii="Times New Roman" w:hAnsi="Times New Roman" w:cs="Times New Roman"/>
          <w:bCs/>
          <w:sz w:val="24"/>
        </w:rPr>
        <w:t xml:space="preserve"> requirements for Operational Risk.</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 line with Article 314(</w:t>
      </w:r>
      <w:r w:rsidR="003B0795" w:rsidRPr="008D71E9">
        <w:rPr>
          <w:rFonts w:ascii="Times New Roman" w:hAnsi="Times New Roman" w:cs="Times New Roman"/>
          <w:bCs/>
          <w:sz w:val="24"/>
        </w:rPr>
        <w:t>8</w:t>
      </w:r>
      <w:r w:rsidRPr="008D71E9">
        <w:rPr>
          <w:rFonts w:ascii="Times New Roman" w:hAnsi="Times New Roman" w:cs="Times New Roman"/>
          <w:bCs/>
          <w:sz w:val="24"/>
        </w:rPr>
        <w:t xml:space="preserve">) of Regulation (EU) No 575/2013, where no historical data is available, institutions shall report the forward-looking business estimates.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sidRPr="008D71E9">
        <w:rPr>
          <w:rFonts w:ascii="Times New Roman" w:hAnsi="Times New Roman" w:cs="Times New Roman"/>
          <w:sz w:val="24"/>
        </w:rPr>
        <w:t>Where institution</w:t>
      </w:r>
      <w:r w:rsidR="009D4A12" w:rsidRPr="008D71E9">
        <w:rPr>
          <w:rFonts w:ascii="Times New Roman" w:hAnsi="Times New Roman" w:cs="Times New Roman"/>
          <w:sz w:val="24"/>
        </w:rPr>
        <w:t>s</w:t>
      </w:r>
      <w:r w:rsidRPr="008D71E9">
        <w:rPr>
          <w:rFonts w:ascii="Times New Roman" w:hAnsi="Times New Roman" w:cs="Times New Roman"/>
          <w:sz w:val="24"/>
        </w:rPr>
        <w:t xml:space="preserve"> ha</w:t>
      </w:r>
      <w:r w:rsidR="009D4A12" w:rsidRPr="008D71E9">
        <w:rPr>
          <w:rFonts w:ascii="Times New Roman" w:hAnsi="Times New Roman" w:cs="Times New Roman"/>
          <w:sz w:val="24"/>
        </w:rPr>
        <w:t>ve</w:t>
      </w:r>
      <w:r w:rsidRPr="008D71E9">
        <w:rPr>
          <w:rFonts w:ascii="Times New Roman" w:hAnsi="Times New Roman" w:cs="Times New Roman"/>
          <w:sz w:val="24"/>
        </w:rPr>
        <w:t xml:space="preserve"> less than 3 years of data available related to the detailed items that go into the components of the BI, the available historical data shall be assigned by priority to the corresponding columns in the template. Where institution</w:t>
      </w:r>
      <w:r w:rsidR="002F3CFA" w:rsidRPr="008D71E9">
        <w:rPr>
          <w:rFonts w:ascii="Times New Roman" w:hAnsi="Times New Roman" w:cs="Times New Roman"/>
          <w:sz w:val="24"/>
        </w:rPr>
        <w:t>s</w:t>
      </w:r>
      <w:r w:rsidRPr="008D71E9">
        <w:rPr>
          <w:rFonts w:ascii="Times New Roman" w:hAnsi="Times New Roman" w:cs="Times New Roman"/>
          <w:sz w:val="24"/>
        </w:rPr>
        <w:t xml:space="preserve"> only ha</w:t>
      </w:r>
      <w:r w:rsidR="002F3CFA" w:rsidRPr="008D71E9">
        <w:rPr>
          <w:rFonts w:ascii="Times New Roman" w:hAnsi="Times New Roman" w:cs="Times New Roman"/>
          <w:sz w:val="24"/>
        </w:rPr>
        <w:t>ve</w:t>
      </w:r>
      <w:r w:rsidRPr="008D71E9">
        <w:rPr>
          <w:rFonts w:ascii="Times New Roman" w:hAnsi="Times New Roman" w:cs="Times New Roman"/>
          <w:sz w:val="24"/>
        </w:rPr>
        <w:t xml:space="preserve"> historical data related to the components of the BI available for one year information, this data shall be reported in the column corresponding to the most recent year (e.g. “last year”). Where it seems reasonable, the forward-looking estimates shall be included in Year -1 and Year -2 respectively until this data becomes available.</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sidRPr="008D71E9">
        <w:rPr>
          <w:rFonts w:ascii="Times New Roman" w:hAnsi="Times New Roman" w:cs="Times New Roman"/>
          <w:sz w:val="24"/>
        </w:rPr>
        <w:t>Institutions shall not include in the sub-items that are part of the interest, lease, dividend component (ILDC) calculation any figure related to those specific subsidiary institutions whose ILDC shall be calculated separately in accordance with Article 314(</w:t>
      </w:r>
      <w:r w:rsidR="00B707B2" w:rsidRPr="008D71E9">
        <w:rPr>
          <w:rFonts w:ascii="Times New Roman" w:hAnsi="Times New Roman" w:cs="Times New Roman"/>
          <w:sz w:val="24"/>
        </w:rPr>
        <w:t>3</w:t>
      </w:r>
      <w:r w:rsidRPr="008D71E9">
        <w:rPr>
          <w:rFonts w:ascii="Times New Roman" w:hAnsi="Times New Roman" w:cs="Times New Roman"/>
          <w:sz w:val="24"/>
        </w:rPr>
        <w:t xml:space="preserve">) of Regulation (EU) No 575/2013.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Institutions shall not include in the sub-items that are part of the Interest, lease and dividend component (ILDC) calculation any figures from retail banking and/or commercial banking business lines in those cases where the institution has received the permission to apply Article 314(</w:t>
      </w:r>
      <w:r w:rsidR="00A804B8" w:rsidRPr="008D71E9">
        <w:rPr>
          <w:rFonts w:ascii="Times New Roman" w:hAnsi="Times New Roman" w:cs="Times New Roman"/>
          <w:bCs/>
          <w:sz w:val="24"/>
        </w:rPr>
        <w:t>4</w:t>
      </w:r>
      <w:r w:rsidRPr="008D71E9">
        <w:rPr>
          <w:rFonts w:ascii="Times New Roman" w:hAnsi="Times New Roman" w:cs="Times New Roman"/>
          <w:bCs/>
          <w:sz w:val="24"/>
        </w:rPr>
        <w:t>) of Regulation (EU) No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Nevertheless, institutions shall report in row 1 the </w:t>
      </w:r>
      <w:r w:rsidR="36E7BB56" w:rsidRPr="008D71E9">
        <w:rPr>
          <w:rFonts w:ascii="Times New Roman" w:hAnsi="Times New Roman" w:cs="Times New Roman"/>
          <w:sz w:val="24"/>
        </w:rPr>
        <w:t xml:space="preserve">total </w:t>
      </w:r>
      <w:r w:rsidRPr="008D71E9">
        <w:rPr>
          <w:rFonts w:ascii="Times New Roman" w:hAnsi="Times New Roman" w:cs="Times New Roman"/>
          <w:bCs/>
          <w:sz w:val="24"/>
        </w:rPr>
        <w:t>ILDC</w:t>
      </w:r>
      <w:r w:rsidR="00EC38AF" w:rsidRPr="008D71E9">
        <w:rPr>
          <w:rFonts w:ascii="Times New Roman" w:hAnsi="Times New Roman" w:cs="Times New Roman"/>
          <w:bCs/>
          <w:sz w:val="24"/>
        </w:rPr>
        <w:t xml:space="preserve"> amount </w:t>
      </w:r>
      <w:r w:rsidR="512B8816" w:rsidRPr="008D71E9">
        <w:rPr>
          <w:rFonts w:ascii="Times New Roman" w:hAnsi="Times New Roman" w:cs="Times New Roman"/>
          <w:sz w:val="24"/>
        </w:rPr>
        <w:t>including the amounts calculated in accordance with Article 314(</w:t>
      </w:r>
      <w:r w:rsidR="006423F0" w:rsidRPr="008D71E9">
        <w:rPr>
          <w:rFonts w:ascii="Times New Roman" w:hAnsi="Times New Roman" w:cs="Times New Roman"/>
          <w:sz w:val="24"/>
        </w:rPr>
        <w:t>3</w:t>
      </w:r>
      <w:r w:rsidR="512B8816" w:rsidRPr="008D71E9">
        <w:rPr>
          <w:rFonts w:ascii="Times New Roman" w:eastAsia="Times New Roman" w:hAnsi="Times New Roman" w:cs="Times New Roman"/>
          <w:color w:val="000000" w:themeColor="text1"/>
          <w:sz w:val="24"/>
          <w:lang w:eastAsia="en-GB"/>
        </w:rPr>
        <w:t>)</w:t>
      </w:r>
      <w:r w:rsidR="512B8816" w:rsidRPr="008D71E9">
        <w:rPr>
          <w:rFonts w:ascii="Times New Roman" w:hAnsi="Times New Roman" w:cs="Times New Roman"/>
          <w:sz w:val="24"/>
        </w:rPr>
        <w:t xml:space="preserve"> of Regulation (EU) No 575/2013</w:t>
      </w:r>
      <w:r w:rsidRPr="008D71E9">
        <w:rPr>
          <w:rFonts w:ascii="Times New Roman" w:hAnsi="Times New Roman" w:cs="Times New Roman"/>
          <w:bCs/>
          <w:sz w:val="24"/>
        </w:rPr>
        <w:t>.</w:t>
      </w:r>
      <w:r w:rsidR="00C36191" w:rsidRPr="008D71E9">
        <w:rPr>
          <w:rFonts w:ascii="Times New Roman" w:hAnsi="Times New Roman" w:cs="Times New Roman"/>
          <w:bCs/>
          <w:sz w:val="24"/>
        </w:rPr>
        <w:t xml:space="preserve"> In row EU</w:t>
      </w:r>
      <w:r w:rsidR="002A213A" w:rsidRPr="008D71E9">
        <w:rPr>
          <w:rFonts w:ascii="Times New Roman" w:hAnsi="Times New Roman" w:cs="Times New Roman"/>
          <w:bCs/>
          <w:sz w:val="24"/>
        </w:rPr>
        <w:t xml:space="preserve"> </w:t>
      </w:r>
      <w:r w:rsidR="00C36191" w:rsidRPr="008D71E9">
        <w:rPr>
          <w:rFonts w:ascii="Times New Roman" w:hAnsi="Times New Roman" w:cs="Times New Roman"/>
          <w:bCs/>
          <w:sz w:val="24"/>
        </w:rPr>
        <w:t xml:space="preserve">1, </w:t>
      </w:r>
      <w:r w:rsidR="008224E4" w:rsidRPr="008D71E9">
        <w:rPr>
          <w:rFonts w:ascii="Times New Roman" w:hAnsi="Times New Roman" w:cs="Times New Roman"/>
          <w:bCs/>
          <w:sz w:val="24"/>
        </w:rPr>
        <w:t xml:space="preserve">the </w:t>
      </w:r>
      <w:r w:rsidR="00C36191" w:rsidRPr="008D71E9">
        <w:rPr>
          <w:rFonts w:ascii="Times New Roman" w:hAnsi="Times New Roman" w:cs="Times New Roman"/>
          <w:bCs/>
          <w:sz w:val="24"/>
        </w:rPr>
        <w:t>ILDC excluding entities considered by Article 314(</w:t>
      </w:r>
      <w:r w:rsidR="00B805CD" w:rsidRPr="008D71E9">
        <w:rPr>
          <w:rFonts w:ascii="Times New Roman" w:hAnsi="Times New Roman" w:cs="Times New Roman"/>
          <w:bCs/>
          <w:sz w:val="24"/>
        </w:rPr>
        <w:t>3</w:t>
      </w:r>
      <w:r w:rsidR="00C36191" w:rsidRPr="008D71E9">
        <w:rPr>
          <w:rFonts w:ascii="Times New Roman" w:hAnsi="Times New Roman" w:cs="Times New Roman"/>
          <w:bCs/>
          <w:sz w:val="24"/>
        </w:rPr>
        <w:t>)</w:t>
      </w:r>
      <w:r w:rsidR="008224E4" w:rsidRPr="008D71E9">
        <w:rPr>
          <w:rFonts w:ascii="Times New Roman" w:hAnsi="Times New Roman" w:cs="Times New Roman"/>
          <w:bCs/>
          <w:sz w:val="24"/>
        </w:rPr>
        <w:t xml:space="preserve"> is also reported.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 the accompanying narrative, in accordance with Article 446(1) of Regulation (EU) No 575/2013, institutions shall disclose the justifications for each exclusion from the business </w:t>
      </w:r>
      <w:r w:rsidRPr="008D71E9">
        <w:rPr>
          <w:rFonts w:ascii="Times New Roman" w:hAnsi="Times New Roman" w:cs="Times New Roman"/>
          <w:bCs/>
          <w:sz w:val="24"/>
        </w:rPr>
        <w:lastRenderedPageBreak/>
        <w:t>indicator</w:t>
      </w:r>
      <w:r w:rsidR="00332B2B" w:rsidRPr="008D71E9">
        <w:rPr>
          <w:rFonts w:ascii="Times New Roman" w:hAnsi="Times New Roman" w:cs="Times New Roman"/>
          <w:bCs/>
          <w:sz w:val="24"/>
        </w:rPr>
        <w:t xml:space="preserve"> </w:t>
      </w:r>
      <w:proofErr w:type="gramStart"/>
      <w:r w:rsidR="006825A4" w:rsidRPr="008D71E9">
        <w:rPr>
          <w:rFonts w:ascii="Times New Roman" w:hAnsi="Times New Roman" w:cs="Times New Roman"/>
          <w:bCs/>
          <w:sz w:val="24"/>
        </w:rPr>
        <w:t>with the exception of</w:t>
      </w:r>
      <w:proofErr w:type="gramEnd"/>
      <w:r w:rsidR="00332B2B" w:rsidRPr="008D71E9">
        <w:rPr>
          <w:rFonts w:ascii="Times New Roman" w:hAnsi="Times New Roman" w:cs="Times New Roman"/>
          <w:bCs/>
          <w:sz w:val="24"/>
        </w:rPr>
        <w:t xml:space="preserve"> the exclusion of the retail and commercial </w:t>
      </w:r>
      <w:r w:rsidR="00EC4ABE" w:rsidRPr="008D71E9">
        <w:rPr>
          <w:rFonts w:ascii="Times New Roman" w:hAnsi="Times New Roman" w:cs="Times New Roman"/>
          <w:bCs/>
          <w:sz w:val="24"/>
        </w:rPr>
        <w:t xml:space="preserve">business lines </w:t>
      </w:r>
      <w:r w:rsidR="002558AA" w:rsidRPr="008D71E9">
        <w:rPr>
          <w:rFonts w:ascii="Times New Roman" w:hAnsi="Times New Roman" w:cs="Times New Roman"/>
          <w:bCs/>
          <w:sz w:val="24"/>
        </w:rPr>
        <w:t xml:space="preserve">considered </w:t>
      </w:r>
      <w:r w:rsidR="00332B2B" w:rsidRPr="008D71E9">
        <w:rPr>
          <w:rFonts w:ascii="Times New Roman" w:hAnsi="Times New Roman" w:cs="Times New Roman"/>
          <w:bCs/>
          <w:sz w:val="24"/>
        </w:rPr>
        <w:t>under Article 314(</w:t>
      </w:r>
      <w:r w:rsidR="006423F0" w:rsidRPr="008D71E9">
        <w:rPr>
          <w:rFonts w:ascii="Times New Roman" w:hAnsi="Times New Roman" w:cs="Times New Roman"/>
          <w:bCs/>
          <w:sz w:val="24"/>
        </w:rPr>
        <w:t>4</w:t>
      </w:r>
      <w:r w:rsidR="00332B2B" w:rsidRPr="008D71E9">
        <w:rPr>
          <w:rFonts w:ascii="Times New Roman" w:hAnsi="Times New Roman" w:cs="Times New Roman"/>
          <w:bCs/>
          <w:sz w:val="24"/>
        </w:rPr>
        <w:t>)</w:t>
      </w:r>
      <w:r w:rsidRPr="008D71E9">
        <w:rPr>
          <w:rFonts w:ascii="Times New Roman" w:hAnsi="Times New Roman" w:cs="Times New Roman"/>
          <w:bCs/>
          <w:sz w:val="24"/>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52D51F29" w:rsidR="00393FEF" w:rsidRDefault="006020C0" w:rsidP="00D740B8">
      <w:pPr>
        <w:numPr>
          <w:ilvl w:val="0"/>
          <w:numId w:val="1"/>
        </w:numPr>
        <w:jc w:val="both"/>
        <w:rPr>
          <w:ins w:id="9" w:author="Author"/>
          <w:rFonts w:ascii="Times New Roman" w:hAnsi="Times New Roman" w:cs="Times New Roman"/>
          <w:bCs/>
          <w:sz w:val="24"/>
        </w:rPr>
      </w:pPr>
      <w:r w:rsidRPr="008D71E9">
        <w:rPr>
          <w:rFonts w:ascii="Times New Roman" w:hAnsi="Times New Roman" w:cs="Times New Roman"/>
          <w:bCs/>
          <w:sz w:val="24"/>
        </w:rPr>
        <w:t xml:space="preserve">Given the close connection between operational risk disclosure requirements and institution’s financial statements, references to reporting requirements reflected in Annex V </w:t>
      </w:r>
      <w:del w:id="10" w:author="Author">
        <w:r w:rsidRPr="008D71E9" w:rsidDel="00103E71">
          <w:rPr>
            <w:rFonts w:ascii="Times New Roman" w:hAnsi="Times New Roman" w:cs="Times New Roman"/>
            <w:bCs/>
            <w:sz w:val="24"/>
          </w:rPr>
          <w:delText>to Implementing Regulation (EU) 2021/451</w:delText>
        </w:r>
      </w:del>
      <w:ins w:id="11" w:author="Author">
        <w:r w:rsidR="00103E71">
          <w:rPr>
            <w:rFonts w:ascii="Times New Roman" w:hAnsi="Times New Roman" w:cs="Times New Roman"/>
            <w:bCs/>
            <w:sz w:val="24"/>
          </w:rPr>
          <w:t xml:space="preserve">of the </w:t>
        </w:r>
        <w:r w:rsidR="00EA0BF8">
          <w:rPr>
            <w:rFonts w:ascii="Times New Roman" w:hAnsi="Times New Roman" w:cs="Times New Roman"/>
            <w:bCs/>
            <w:sz w:val="24"/>
          </w:rPr>
          <w:t>EBA IT solutions</w:t>
        </w:r>
      </w:ins>
      <w:r w:rsidRPr="008D71E9">
        <w:rPr>
          <w:rFonts w:ascii="Times New Roman" w:hAnsi="Times New Roman" w:cs="Times New Roman"/>
          <w:bCs/>
          <w:sz w:val="24"/>
        </w:rPr>
        <w:t xml:space="preserve"> (FINREP) have been reflected throughout the instructions.</w:t>
      </w:r>
    </w:p>
    <w:p w14:paraId="1D4913E2" w14:textId="77777777" w:rsidR="00DD1D82" w:rsidRDefault="00DD1D82" w:rsidP="00DD1D82">
      <w:pPr>
        <w:pStyle w:val="ListParagraph"/>
        <w:rPr>
          <w:ins w:id="12" w:author="Author"/>
          <w:rFonts w:ascii="Times New Roman" w:hAnsi="Times New Roman"/>
          <w:bCs/>
          <w:sz w:val="24"/>
        </w:rPr>
      </w:pPr>
    </w:p>
    <w:p w14:paraId="11E51AFD" w14:textId="3D720718" w:rsidR="00DD1D82" w:rsidRPr="001257B6" w:rsidRDefault="00050ABA" w:rsidP="001257B6">
      <w:pPr>
        <w:numPr>
          <w:ilvl w:val="0"/>
          <w:numId w:val="1"/>
        </w:numPr>
        <w:jc w:val="both"/>
        <w:rPr>
          <w:rFonts w:ascii="Times New Roman" w:hAnsi="Times New Roman" w:cs="Times New Roman"/>
          <w:bCs/>
          <w:sz w:val="24"/>
        </w:rPr>
      </w:pPr>
      <w:ins w:id="13" w:author="Author">
        <w:r w:rsidRPr="00050ABA">
          <w:rPr>
            <w:rFonts w:ascii="Times New Roman" w:hAnsi="Times New Roman" w:cs="Times New Roman"/>
            <w:bCs/>
            <w:sz w:val="24"/>
          </w:rPr>
          <w:t xml:space="preserve">The sign conventions </w:t>
        </w:r>
        <w:r w:rsidR="003D0FCA">
          <w:rPr>
            <w:rFonts w:ascii="Times New Roman" w:hAnsi="Times New Roman" w:cs="Times New Roman"/>
            <w:bCs/>
            <w:sz w:val="24"/>
          </w:rPr>
          <w:t xml:space="preserve">to fill in this template </w:t>
        </w:r>
        <w:r w:rsidR="001257B6">
          <w:rPr>
            <w:rFonts w:ascii="Times New Roman" w:hAnsi="Times New Roman" w:cs="Times New Roman"/>
            <w:bCs/>
            <w:sz w:val="24"/>
          </w:rPr>
          <w:t xml:space="preserve">shall </w:t>
        </w:r>
        <w:r w:rsidR="001257B6">
          <w:rPr>
            <w:rFonts w:ascii="Times New Roman" w:hAnsi="Times New Roman"/>
            <w:bCs/>
            <w:sz w:val="24"/>
          </w:rPr>
          <w:t>follow</w:t>
        </w:r>
        <w:r w:rsidRPr="001257B6">
          <w:rPr>
            <w:rFonts w:ascii="Times New Roman" w:hAnsi="Times New Roman"/>
            <w:bCs/>
            <w:sz w:val="24"/>
          </w:rPr>
          <w:t xml:space="preserve"> the conventions reflected in </w:t>
        </w:r>
        <w:r w:rsidR="001257B6">
          <w:rPr>
            <w:rFonts w:ascii="Times New Roman" w:hAnsi="Times New Roman"/>
            <w:bCs/>
            <w:sz w:val="24"/>
          </w:rPr>
          <w:t>A</w:t>
        </w:r>
        <w:r w:rsidRPr="001257B6">
          <w:rPr>
            <w:rFonts w:ascii="Times New Roman" w:hAnsi="Times New Roman"/>
            <w:bCs/>
            <w:sz w:val="24"/>
          </w:rPr>
          <w:t>nnex V of the EBA IT solutions</w:t>
        </w:r>
        <w:r w:rsidR="001257B6">
          <w:rPr>
            <w:rFonts w:ascii="Times New Roman" w:hAnsi="Times New Roman"/>
            <w:bCs/>
            <w:sz w:val="24"/>
          </w:rPr>
          <w:t>.</w:t>
        </w:r>
      </w:ins>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Column</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sidRPr="008D71E9">
              <w:rPr>
                <w:rFonts w:ascii="Times New Roman" w:hAnsi="Times New Roman" w:cs="Times New Roman"/>
                <w:b/>
                <w:sz w:val="24"/>
              </w:rPr>
              <w:t>Legal references and instructions</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sidRPr="008D71E9">
              <w:rPr>
                <w:rStyle w:val="InstructionsTabelleberschrift"/>
                <w:rFonts w:ascii="Times New Roman" w:hAnsi="Times New Roman"/>
                <w:sz w:val="24"/>
                <w:u w:val="none"/>
              </w:rPr>
              <w:t xml:space="preserve">Value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sidRPr="008D71E9">
              <w:rPr>
                <w:rFonts w:ascii="Times New Roman" w:hAnsi="Times New Roman"/>
                <w:sz w:val="24"/>
                <w:lang w:eastAsia="de-DE"/>
              </w:rPr>
              <w:t xml:space="preserve">Article 446(1), point d) and Article 314(1) </w:t>
            </w:r>
            <w:r w:rsidRPr="008D71E9">
              <w:rPr>
                <w:rFonts w:ascii="Times New Roman" w:hAnsi="Times New Roman" w:cs="Times New Roman"/>
                <w:bCs/>
                <w:sz w:val="24"/>
              </w:rPr>
              <w:t>of Regulation (EU) No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rPr>
                <w:lang w:eastAsia="de-DE"/>
              </w:rPr>
            </w:pPr>
            <w:r w:rsidRPr="008D71E9">
              <w:rPr>
                <w:lang w:eastAsia="de-DE"/>
              </w:rPr>
              <w:t>T</w:t>
            </w:r>
            <w:r w:rsidR="00D740B8" w:rsidRPr="008D71E9">
              <w:rPr>
                <w:lang w:eastAsia="de-DE"/>
              </w:rPr>
              <w:t xml:space="preserve">he value for the list of items that are part of the calculation of the BI and its components (ILDC, </w:t>
            </w:r>
            <w:r w:rsidRPr="008D71E9">
              <w:rPr>
                <w:lang w:eastAsia="de-DE"/>
              </w:rPr>
              <w:t>Service Component (SC)</w:t>
            </w:r>
            <w:r w:rsidR="00D740B8" w:rsidRPr="008D71E9">
              <w:rPr>
                <w:lang w:eastAsia="de-DE"/>
              </w:rPr>
              <w:t xml:space="preserve"> and F</w:t>
            </w:r>
            <w:r w:rsidRPr="008D71E9">
              <w:rPr>
                <w:lang w:eastAsia="de-DE"/>
              </w:rPr>
              <w:t xml:space="preserve">inancial </w:t>
            </w:r>
            <w:r w:rsidR="00D740B8" w:rsidRPr="008D71E9">
              <w:rPr>
                <w:lang w:eastAsia="de-DE"/>
              </w:rPr>
              <w:t>C</w:t>
            </w:r>
            <w:r w:rsidRPr="008D71E9">
              <w:rPr>
                <w:lang w:eastAsia="de-DE"/>
              </w:rPr>
              <w:t>omponent (FC)</w:t>
            </w:r>
            <w:r w:rsidR="00D740B8" w:rsidRPr="008D71E9">
              <w:rPr>
                <w:lang w:eastAsia="de-DE"/>
              </w:rPr>
              <w:t xml:space="preserve"> calculation) in accordance with the accounting standards applicable for each of the last three financial years.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rPr>
                <w:lang w:eastAsia="de-DE"/>
              </w:rPr>
            </w:pPr>
            <w:r w:rsidRPr="008D71E9">
              <w:t xml:space="preserve">Amounts shall be reported after the application of the adjustments related to mergers / acquisitions and </w:t>
            </w:r>
            <w:r w:rsidR="00F72D18" w:rsidRPr="008D71E9">
              <w:t xml:space="preserve">divested activities.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10729BA3" w:rsidR="00D740B8" w:rsidRPr="008D71E9" w:rsidRDefault="00D740B8" w:rsidP="000F6C61">
            <w:pPr>
              <w:pStyle w:val="paragraph"/>
              <w:spacing w:before="0" w:beforeAutospacing="0" w:after="0" w:afterAutospacing="0"/>
              <w:textAlignment w:val="baseline"/>
            </w:pPr>
            <w:r w:rsidRPr="008D71E9">
              <w:rPr>
                <w:lang w:eastAsia="de-DE"/>
              </w:rPr>
              <w:t xml:space="preserve">For FC, </w:t>
            </w:r>
            <w:r w:rsidR="00134D05" w:rsidRPr="008D71E9">
              <w:t>the value</w:t>
            </w:r>
            <w:r w:rsidR="001E5563" w:rsidRPr="008D71E9">
              <w:t>s</w:t>
            </w:r>
            <w:r w:rsidR="00134D05" w:rsidRPr="008D71E9">
              <w:t xml:space="preserve"> </w:t>
            </w:r>
            <w:r w:rsidR="00066F9F" w:rsidRPr="008D71E9">
              <w:t xml:space="preserve">to be disclosed </w:t>
            </w:r>
            <w:r w:rsidR="00134D05" w:rsidRPr="008D71E9">
              <w:t xml:space="preserve">will reflect </w:t>
            </w:r>
            <w:del w:id="14" w:author="Author">
              <w:r w:rsidR="00134D05" w:rsidRPr="008D71E9" w:rsidDel="00AC2834">
                <w:delText xml:space="preserve"> </w:delText>
              </w:r>
            </w:del>
            <w:r w:rsidR="00134D05" w:rsidRPr="008D71E9">
              <w:t>the accounting value</w:t>
            </w:r>
            <w:r w:rsidR="001E5563" w:rsidRPr="008D71E9">
              <w:t>s</w:t>
            </w:r>
            <w:r w:rsidR="00134D05" w:rsidRPr="008D71E9">
              <w:t xml:space="preserve"> determined using the accounting boundary or the prudential boundary (</w:t>
            </w:r>
            <w:r w:rsidR="00A945D1" w:rsidRPr="008D71E9">
              <w:t>PBA</w:t>
            </w:r>
            <w:r w:rsidR="00134D05" w:rsidRPr="008D71E9">
              <w:t>)</w:t>
            </w:r>
            <w:r w:rsidR="001E5563" w:rsidRPr="008D71E9">
              <w:t xml:space="preserve"> to identify the items of the trading book and banking book </w:t>
            </w:r>
            <w:r w:rsidR="001E5563" w:rsidRPr="008D71E9">
              <w:rPr>
                <w:rStyle w:val="normaltextrun"/>
              </w:rPr>
              <w:t>for each of the last 3 financial years in accordance with Article 314(</w:t>
            </w:r>
            <w:r w:rsidR="00CA074B" w:rsidRPr="008D71E9">
              <w:rPr>
                <w:rStyle w:val="normaltextrun"/>
              </w:rPr>
              <w:t>6</w:t>
            </w:r>
            <w:r w:rsidR="001E5563" w:rsidRPr="008D71E9">
              <w:rPr>
                <w:rStyle w:val="normaltextrun"/>
              </w:rPr>
              <w:t>) of Regulation (EU) No 575/2013</w:t>
            </w:r>
            <w:r w:rsidR="00134D05" w:rsidRPr="008D71E9">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sidRPr="008D71E9">
              <w:rPr>
                <w:rStyle w:val="InstructionsTabelleberschrift"/>
                <w:rFonts w:ascii="Times New Roman" w:hAnsi="Times New Roman"/>
                <w:sz w:val="24"/>
                <w:u w:val="none"/>
              </w:rPr>
              <w:t>Average values</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sidRPr="008D71E9">
              <w:rPr>
                <w:rFonts w:ascii="Times New Roman" w:hAnsi="Times New Roman"/>
                <w:sz w:val="24"/>
                <w:lang w:eastAsia="de-DE"/>
              </w:rPr>
              <w:t>Article 314(2), (</w:t>
            </w:r>
            <w:r w:rsidR="006956F2" w:rsidRPr="008D71E9">
              <w:rPr>
                <w:rFonts w:ascii="Times New Roman" w:hAnsi="Times New Roman"/>
                <w:sz w:val="24"/>
                <w:lang w:eastAsia="de-DE"/>
              </w:rPr>
              <w:t>5</w:t>
            </w:r>
            <w:r w:rsidRPr="008D71E9">
              <w:rPr>
                <w:rFonts w:ascii="Times New Roman" w:hAnsi="Times New Roman"/>
                <w:sz w:val="24"/>
                <w:lang w:eastAsia="de-DE"/>
              </w:rPr>
              <w:t>) and (</w:t>
            </w:r>
            <w:r w:rsidR="005346B6" w:rsidRPr="008D71E9">
              <w:rPr>
                <w:rFonts w:ascii="Times New Roman" w:hAnsi="Times New Roman"/>
                <w:sz w:val="24"/>
                <w:lang w:eastAsia="de-DE"/>
              </w:rPr>
              <w:t>6</w:t>
            </w:r>
            <w:r w:rsidRPr="008D71E9">
              <w:rPr>
                <w:rFonts w:ascii="Times New Roman" w:hAnsi="Times New Roman"/>
                <w:sz w:val="24"/>
                <w:lang w:eastAsia="de-DE"/>
              </w:rPr>
              <w:t xml:space="preserve">) </w:t>
            </w:r>
            <w:r w:rsidRPr="008D71E9">
              <w:rPr>
                <w:rFonts w:ascii="Times New Roman" w:hAnsi="Times New Roman" w:cs="Times New Roman"/>
                <w:bCs/>
                <w:sz w:val="24"/>
              </w:rPr>
              <w:t>of Regulation (EU) No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sidRPr="008D71E9">
              <w:rPr>
                <w:rStyle w:val="normaltextrun"/>
              </w:rPr>
              <w:t xml:space="preserve">The </w:t>
            </w:r>
            <w:r w:rsidR="007B716B" w:rsidRPr="008D71E9">
              <w:rPr>
                <w:rStyle w:val="normaltextrun"/>
              </w:rPr>
              <w:t>computed</w:t>
            </w:r>
            <w:r w:rsidRPr="008D71E9">
              <w:rPr>
                <w:rStyle w:val="normaltextrun"/>
              </w:rPr>
              <w:t xml:space="preserve"> values of the </w:t>
            </w:r>
            <w:r w:rsidR="002054FC" w:rsidRPr="008D71E9">
              <w:rPr>
                <w:rStyle w:val="normaltextrun"/>
              </w:rPr>
              <w:t>components ILDC, SC and FC and</w:t>
            </w:r>
            <w:r w:rsidR="00A0227E" w:rsidRPr="008D71E9">
              <w:rPr>
                <w:rStyle w:val="normaltextrun"/>
              </w:rPr>
              <w:t xml:space="preserve"> the average value of</w:t>
            </w:r>
            <w:r w:rsidR="002054FC" w:rsidRPr="008D71E9">
              <w:rPr>
                <w:rStyle w:val="normaltextrun"/>
              </w:rPr>
              <w:t xml:space="preserve"> their related </w:t>
            </w:r>
            <w:r w:rsidRPr="008D71E9">
              <w:rPr>
                <w:rStyle w:val="normaltextrun"/>
              </w:rPr>
              <w:t>sub-components</w:t>
            </w:r>
            <w:r w:rsidR="002054FC" w:rsidRPr="008D71E9">
              <w:rPr>
                <w:rStyle w:val="normaltextrun"/>
              </w:rPr>
              <w:t xml:space="preserve"> calculated over the last three financial years and referred to the year T</w:t>
            </w:r>
            <w:r w:rsidR="00AD193C" w:rsidRPr="008D71E9">
              <w:rPr>
                <w:rStyle w:val="normaltextrun"/>
              </w:rPr>
              <w:t>.</w:t>
            </w:r>
            <w:r w:rsidRPr="008D71E9">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sidRPr="008D71E9">
              <w:rPr>
                <w:rStyle w:val="normaltextrun"/>
              </w:rPr>
              <w:t xml:space="preserve">The average is computed by considering the accounting values for each one of the last 3 years.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Row</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Interest, lease and dividend component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The Interest, Lease and Dividend component (ILDC) is calculated in accordance with Article 314(2) of Regulation (EU) No 575/2013</w:t>
            </w:r>
            <w:r w:rsidR="000A0D62" w:rsidRPr="008D71E9">
              <w:rPr>
                <w:rFonts w:ascii="Times New Roman" w:eastAsia="Times New Roman" w:hAnsi="Times New Roman" w:cs="Times New Roman"/>
                <w:sz w:val="24"/>
              </w:rPr>
              <w:t xml:space="preserve"> </w:t>
            </w:r>
            <w:r w:rsidR="004509B7" w:rsidRPr="008D71E9">
              <w:rPr>
                <w:rFonts w:ascii="Times New Roman" w:hAnsi="Times New Roman" w:cs="Times New Roman"/>
                <w:sz w:val="24"/>
              </w:rPr>
              <w:t xml:space="preserve">including, </w:t>
            </w:r>
            <w:r w:rsidR="000A0D62" w:rsidRPr="008D71E9">
              <w:rPr>
                <w:rFonts w:ascii="Times New Roman" w:hAnsi="Times New Roman" w:cs="Times New Roman"/>
                <w:sz w:val="24"/>
              </w:rPr>
              <w:t>where applicable</w:t>
            </w:r>
            <w:r w:rsidR="004509B7" w:rsidRPr="008D71E9">
              <w:rPr>
                <w:rFonts w:ascii="Times New Roman" w:hAnsi="Times New Roman" w:cs="Times New Roman"/>
                <w:sz w:val="24"/>
              </w:rPr>
              <w:t>, the amounts calculated in accordance with</w:t>
            </w:r>
            <w:r w:rsidR="000A0D62" w:rsidRPr="008D71E9">
              <w:rPr>
                <w:rFonts w:ascii="Times New Roman" w:hAnsi="Times New Roman" w:cs="Times New Roman"/>
                <w:sz w:val="24"/>
              </w:rPr>
              <w:t xml:space="preserve"> Article 314</w:t>
            </w:r>
            <w:r w:rsidR="004509B7" w:rsidRPr="008D71E9">
              <w:rPr>
                <w:rFonts w:ascii="Times New Roman" w:hAnsi="Times New Roman" w:cs="Times New Roman"/>
                <w:sz w:val="24"/>
              </w:rPr>
              <w:t>(</w:t>
            </w:r>
            <w:r w:rsidR="00277E2E" w:rsidRPr="008D71E9">
              <w:rPr>
                <w:rFonts w:ascii="Times New Roman" w:hAnsi="Times New Roman" w:cs="Times New Roman"/>
                <w:sz w:val="24"/>
              </w:rPr>
              <w:t>3</w:t>
            </w:r>
            <w:r w:rsidR="004509B7" w:rsidRPr="008D71E9">
              <w:rPr>
                <w:rFonts w:ascii="Times New Roman" w:hAnsi="Times New Roman" w:cs="Times New Roman"/>
                <w:sz w:val="24"/>
              </w:rPr>
              <w:t>)</w:t>
            </w:r>
            <w:r w:rsidR="00B84747" w:rsidRPr="008D71E9">
              <w:rPr>
                <w:rFonts w:ascii="Times New Roman" w:hAnsi="Times New Roman" w:cs="Times New Roman"/>
                <w:sz w:val="24"/>
              </w:rPr>
              <w:t xml:space="preserve"> </w:t>
            </w:r>
            <w:r w:rsidR="004509B7" w:rsidRPr="008D71E9">
              <w:rPr>
                <w:rFonts w:ascii="Times New Roman" w:hAnsi="Times New Roman" w:cs="Times New Roman"/>
                <w:sz w:val="24"/>
              </w:rPr>
              <w:t>of Regulation (EU) No 575/2013</w:t>
            </w:r>
            <w:r w:rsidRPr="008D71E9">
              <w:rPr>
                <w:rFonts w:ascii="Times New Roman" w:eastAsia="Times New Roman" w:hAnsi="Times New Roman" w:cs="Times New Roman"/>
                <w:sz w:val="24"/>
              </w:rPr>
              <w:t>.</w:t>
            </w:r>
            <w:r w:rsidR="00A92AB0" w:rsidRPr="008D71E9">
              <w:rPr>
                <w:rFonts w:ascii="Times New Roman" w:eastAsia="Times New Roman" w:hAnsi="Times New Roman" w:cs="Times New Roman"/>
                <w:sz w:val="24"/>
              </w:rPr>
              <w:t xml:space="preserve"> Where an institution is subject to the derogation referred to in Article 314(4) of Regulation (EU) No 575/2013, the institution </w:t>
            </w:r>
            <w:r w:rsidR="00A92AB0" w:rsidRPr="008D71E9">
              <w:rPr>
                <w:rFonts w:ascii="Times New Roman" w:eastAsia="Times New Roman" w:hAnsi="Times New Roman" w:cs="Times New Roman"/>
                <w:sz w:val="24"/>
              </w:rPr>
              <w:lastRenderedPageBreak/>
              <w:t>shall not include any figures from retail banking and commercial banking business lines.</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ILDC related to the individual institution/consolidated Group (excluding entities considered by Article 314(</w:t>
            </w:r>
            <w:r w:rsidR="00277E2E" w:rsidRPr="008D71E9">
              <w:rPr>
                <w:rFonts w:ascii="Times New Roman" w:eastAsia="Times New Roman" w:hAnsi="Times New Roman" w:cs="Times New Roman"/>
                <w:b/>
                <w:sz w:val="24"/>
              </w:rPr>
              <w:t>3</w:t>
            </w:r>
            <w:r w:rsidRPr="008D71E9">
              <w:rPr>
                <w:rFonts w:ascii="Times New Roman" w:eastAsia="Times New Roman" w:hAnsi="Times New Roman" w:cs="Times New Roman"/>
                <w:b/>
                <w:sz w:val="24"/>
              </w:rPr>
              <w:t>)</w:t>
            </w:r>
            <w:r w:rsidRPr="008D71E9">
              <w:rPr>
                <w:rFonts w:ascii="Times New Roman" w:eastAsia="Times New Roman" w:hAnsi="Times New Roman" w:cs="Times New Roman"/>
                <w:b/>
                <w:bCs/>
                <w:sz w:val="24"/>
              </w:rPr>
              <w:t>)</w:t>
            </w:r>
          </w:p>
          <w:p w14:paraId="3B4A0231" w14:textId="6A33703B" w:rsidR="00E2624F" w:rsidRPr="008D71E9" w:rsidRDefault="00E2624F" w:rsidP="00413B96">
            <w:pPr>
              <w:rPr>
                <w:rFonts w:ascii="Times New Roman" w:hAnsi="Times New Roman"/>
                <w:color w:val="000000" w:themeColor="text1"/>
                <w:sz w:val="24"/>
                <w:lang w:val="en-US"/>
              </w:rPr>
            </w:pPr>
            <w:r w:rsidRPr="008D71E9">
              <w:rPr>
                <w:rFonts w:ascii="Times New Roman" w:eastAsia="Times New Roman" w:hAnsi="Times New Roman" w:cs="Times New Roman"/>
                <w:sz w:val="24"/>
              </w:rPr>
              <w:t>The Interest, Lease and Dividend component (ILDC) calculated in accordance with Article 314(2) of Regulation (EU) No 575/2013</w:t>
            </w:r>
            <w:r w:rsidR="004F7296" w:rsidRPr="008D71E9">
              <w:rPr>
                <w:rFonts w:ascii="Times New Roman" w:eastAsia="Times New Roman" w:hAnsi="Times New Roman" w:cs="Times New Roman"/>
                <w:sz w:val="24"/>
              </w:rPr>
              <w:t xml:space="preserve">, </w:t>
            </w:r>
            <w:r w:rsidR="008A7B63" w:rsidRPr="008D71E9">
              <w:rPr>
                <w:rFonts w:ascii="Times New Roman" w:eastAsia="Times New Roman" w:hAnsi="Times New Roman" w:cs="Times New Roman"/>
                <w:sz w:val="24"/>
              </w:rPr>
              <w:t>without including any figures</w:t>
            </w:r>
            <w:r w:rsidR="009419C5" w:rsidRPr="008D71E9">
              <w:rPr>
                <w:rFonts w:ascii="Times New Roman" w:eastAsia="Times New Roman" w:hAnsi="Times New Roman" w:cs="Times New Roman"/>
                <w:sz w:val="24"/>
              </w:rPr>
              <w:t xml:space="preserve"> that are part of the computation </w:t>
            </w:r>
            <w:r w:rsidR="000C77E0" w:rsidRPr="008D71E9">
              <w:rPr>
                <w:rFonts w:ascii="Times New Roman" w:eastAsia="Times New Roman" w:hAnsi="Times New Roman" w:cs="Times New Roman"/>
                <w:sz w:val="24"/>
              </w:rPr>
              <w:t xml:space="preserve">of the ILDC </w:t>
            </w:r>
            <w:r w:rsidR="00242E08" w:rsidRPr="008D71E9">
              <w:rPr>
                <w:rFonts w:ascii="Times New Roman" w:hAnsi="Times New Roman"/>
                <w:color w:val="000000" w:themeColor="text1"/>
                <w:sz w:val="24"/>
                <w:lang w:val="en-US"/>
              </w:rPr>
              <w:t>in those cases where the institution applies the derogation in accordance with Article 314(</w:t>
            </w:r>
            <w:r w:rsidR="001D782E" w:rsidRPr="008D71E9">
              <w:rPr>
                <w:rFonts w:ascii="Times New Roman" w:hAnsi="Times New Roman"/>
                <w:color w:val="000000" w:themeColor="text1"/>
                <w:sz w:val="24"/>
                <w:lang w:val="en-US"/>
              </w:rPr>
              <w:t>3</w:t>
            </w:r>
            <w:r w:rsidR="00242E08" w:rsidRPr="008D71E9">
              <w:rPr>
                <w:rFonts w:ascii="Times New Roman" w:hAnsi="Times New Roman"/>
                <w:color w:val="000000" w:themeColor="text1"/>
                <w:sz w:val="24"/>
                <w:lang w:val="en-US"/>
              </w:rPr>
              <w:t>)</w:t>
            </w:r>
            <w:r w:rsidR="00663EA2" w:rsidRPr="008D71E9">
              <w:rPr>
                <w:rFonts w:ascii="Times New Roman" w:hAnsi="Times New Roman"/>
                <w:color w:val="000000" w:themeColor="text1"/>
                <w:sz w:val="24"/>
                <w:lang w:val="en-US"/>
              </w:rPr>
              <w:t xml:space="preserve"> </w:t>
            </w:r>
            <w:r w:rsidR="00242E08" w:rsidRPr="008D71E9">
              <w:rPr>
                <w:rFonts w:ascii="Times New Roman" w:hAnsi="Times New Roman"/>
                <w:color w:val="000000" w:themeColor="text1"/>
                <w:sz w:val="24"/>
                <w:lang w:val="en-US"/>
              </w:rPr>
              <w:t>of Regulation (EU) No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Interest and lease income</w:t>
            </w:r>
          </w:p>
          <w:p w14:paraId="33CCD1CB" w14:textId="1C66BF54" w:rsidR="00BD248A" w:rsidRDefault="00D740B8">
            <w:pPr>
              <w:rPr>
                <w:ins w:id="15" w:author="Author"/>
                <w:rFonts w:ascii="Times New Roman" w:eastAsia="Times New Roman" w:hAnsi="Times New Roman" w:cs="Times New Roman"/>
                <w:sz w:val="24"/>
              </w:rPr>
            </w:pPr>
            <w:r w:rsidRPr="008D71E9">
              <w:rPr>
                <w:rFonts w:ascii="Times New Roman" w:eastAsia="Times New Roman" w:hAnsi="Times New Roman" w:cs="Times New Roman"/>
                <w:sz w:val="24"/>
              </w:rPr>
              <w:t>The sum of interest income from all financial assets</w:t>
            </w:r>
            <w:r w:rsidR="00B61464" w:rsidRPr="008D71E9">
              <w:rPr>
                <w:rFonts w:ascii="Times New Roman" w:eastAsia="Times New Roman" w:hAnsi="Times New Roman" w:cs="Times New Roman"/>
                <w:sz w:val="24"/>
              </w:rPr>
              <w:t>,</w:t>
            </w:r>
            <w:r w:rsidR="005E7C4C" w:rsidRPr="008D71E9">
              <w:rPr>
                <w:rFonts w:ascii="Times New Roman" w:eastAsia="Times New Roman" w:hAnsi="Times New Roman" w:cs="Times New Roman"/>
                <w:sz w:val="24"/>
              </w:rPr>
              <w:t xml:space="preserve"> </w:t>
            </w:r>
            <w:r w:rsidRPr="008D71E9">
              <w:rPr>
                <w:rFonts w:ascii="Times New Roman" w:eastAsia="Times New Roman" w:hAnsi="Times New Roman" w:cs="Times New Roman"/>
                <w:sz w:val="24"/>
              </w:rPr>
              <w:t>other income from lease</w:t>
            </w:r>
            <w:ins w:id="16" w:author="Author">
              <w:r w:rsidR="00B0694A">
                <w:rPr>
                  <w:rFonts w:ascii="Times New Roman" w:eastAsia="Times New Roman" w:hAnsi="Times New Roman" w:cs="Times New Roman"/>
                  <w:sz w:val="24"/>
                </w:rPr>
                <w:t>d</w:t>
              </w:r>
            </w:ins>
            <w:r w:rsidRPr="008D71E9">
              <w:rPr>
                <w:rFonts w:ascii="Times New Roman" w:eastAsia="Times New Roman" w:hAnsi="Times New Roman" w:cs="Times New Roman"/>
                <w:sz w:val="24"/>
              </w:rPr>
              <w:t xml:space="preserve"> assets and profits from lease</w:t>
            </w:r>
            <w:ins w:id="17" w:author="Author">
              <w:r w:rsidR="00B0694A">
                <w:rPr>
                  <w:rFonts w:ascii="Times New Roman" w:eastAsia="Times New Roman" w:hAnsi="Times New Roman" w:cs="Times New Roman"/>
                  <w:sz w:val="24"/>
                </w:rPr>
                <w:t>d</w:t>
              </w:r>
            </w:ins>
            <w:r w:rsidRPr="008D71E9">
              <w:rPr>
                <w:rFonts w:ascii="Times New Roman" w:eastAsia="Times New Roman" w:hAnsi="Times New Roman" w:cs="Times New Roman"/>
                <w:sz w:val="24"/>
              </w:rPr>
              <w:t xml:space="preserve"> assets</w:t>
            </w:r>
            <w:r w:rsidR="00B61464"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in accordance with Annex V of </w:t>
            </w:r>
            <w:ins w:id="18" w:author="Author">
              <w:r w:rsidR="00BD248A">
                <w:rPr>
                  <w:rFonts w:ascii="Times New Roman" w:eastAsia="Times New Roman" w:hAnsi="Times New Roman" w:cs="Times New Roman"/>
                  <w:sz w:val="24"/>
                </w:rPr>
                <w:t xml:space="preserve">the </w:t>
              </w:r>
            </w:ins>
            <w:del w:id="19" w:author="Author">
              <w:r w:rsidRPr="008D71E9" w:rsidDel="00BD248A">
                <w:rPr>
                  <w:rFonts w:ascii="Times New Roman" w:eastAsia="Times New Roman" w:hAnsi="Times New Roman" w:cs="Times New Roman"/>
                  <w:sz w:val="24"/>
                </w:rPr>
                <w:delText>Implementing Regulation (EU) 2021/451</w:delText>
              </w:r>
            </w:del>
            <w:ins w:id="20" w:author="Author">
              <w:r w:rsidR="00BD248A">
                <w:rPr>
                  <w:rFonts w:ascii="Times New Roman" w:eastAsia="Times New Roman" w:hAnsi="Times New Roman" w:cs="Times New Roman"/>
                  <w:sz w:val="24"/>
                </w:rPr>
                <w:t>EBA IT solutions</w:t>
              </w:r>
            </w:ins>
            <w:del w:id="21" w:author="Author">
              <w:r w:rsidR="00B84747" w:rsidRPr="008D71E9" w:rsidDel="00D87B9A">
                <w:rPr>
                  <w:rFonts w:ascii="Times New Roman" w:hAnsi="Times New Roman" w:cs="Times New Roman"/>
                  <w:sz w:val="24"/>
                </w:rPr>
                <w:delText xml:space="preserve"> including, where applicable, the amounts calculated in accordance with Article 314(3) of Regulation (EU) No 575/2013</w:delText>
              </w:r>
            </w:del>
            <w:r w:rsidR="00B84747" w:rsidRPr="008D71E9">
              <w:rPr>
                <w:rFonts w:ascii="Times New Roman" w:eastAsia="Times New Roman" w:hAnsi="Times New Roman" w:cs="Times New Roman"/>
                <w:sz w:val="24"/>
              </w:rPr>
              <w:t>.</w:t>
            </w:r>
          </w:p>
          <w:p w14:paraId="76D4A1E7" w14:textId="77777777" w:rsidR="00BD248A" w:rsidRDefault="00BD248A">
            <w:pPr>
              <w:rPr>
                <w:ins w:id="22" w:author="Author"/>
                <w:rFonts w:ascii="Times New Roman" w:eastAsia="Times New Roman" w:hAnsi="Times New Roman" w:cs="Times New Roman"/>
                <w:sz w:val="24"/>
              </w:rPr>
            </w:pPr>
          </w:p>
          <w:p w14:paraId="19841383" w14:textId="08257E38" w:rsidR="00F5221D" w:rsidRDefault="004F220F">
            <w:pPr>
              <w:rPr>
                <w:ins w:id="23" w:author="Author"/>
                <w:rFonts w:ascii="Times New Roman" w:eastAsia="Times New Roman" w:hAnsi="Times New Roman" w:cs="Times New Roman"/>
                <w:sz w:val="24"/>
              </w:rPr>
            </w:pPr>
            <w:ins w:id="24" w:author="Author">
              <w:r>
                <w:rPr>
                  <w:rFonts w:ascii="Times New Roman" w:eastAsia="Times New Roman" w:hAnsi="Times New Roman" w:cs="Times New Roman"/>
                  <w:sz w:val="24"/>
                </w:rPr>
                <w:t xml:space="preserve">Interest income from all financial assets shall be </w:t>
              </w:r>
              <w:r w:rsidR="00DC6142">
                <w:rPr>
                  <w:rFonts w:ascii="Times New Roman" w:eastAsia="Times New Roman" w:hAnsi="Times New Roman" w:cs="Times New Roman"/>
                  <w:sz w:val="24"/>
                </w:rPr>
                <w:t>computed</w:t>
              </w:r>
              <w:r w:rsidR="00F5221D">
                <w:rPr>
                  <w:rFonts w:ascii="Times New Roman" w:eastAsia="Times New Roman" w:hAnsi="Times New Roman" w:cs="Times New Roman"/>
                  <w:sz w:val="24"/>
                </w:rPr>
                <w:t xml:space="preserve"> </w:t>
              </w:r>
              <w:r w:rsidR="00F5221D" w:rsidRPr="00F5221D">
                <w:rPr>
                  <w:rFonts w:ascii="Times New Roman" w:eastAsia="Times New Roman" w:hAnsi="Times New Roman" w:cs="Times New Roman"/>
                  <w:sz w:val="24"/>
                </w:rPr>
                <w:t>in accordance with Annex V, Part 2, paragraph 31 of the EBA IT solutions and following the further specifications from Annex V, Part 2, paragraphs 187, 189 and 194ii of the EBA IT solutions.</w:t>
              </w:r>
            </w:ins>
          </w:p>
          <w:p w14:paraId="55B6FFE6" w14:textId="77777777" w:rsidR="00F5221D" w:rsidRDefault="00F5221D">
            <w:pPr>
              <w:rPr>
                <w:ins w:id="25" w:author="Author"/>
                <w:rFonts w:ascii="Times New Roman" w:eastAsia="Times New Roman" w:hAnsi="Times New Roman" w:cs="Times New Roman"/>
                <w:sz w:val="24"/>
              </w:rPr>
            </w:pPr>
          </w:p>
          <w:p w14:paraId="00ED9136" w14:textId="12CD18AE" w:rsidR="00E76AA5" w:rsidRDefault="00F5221D" w:rsidP="007535CB">
            <w:pPr>
              <w:rPr>
                <w:ins w:id="26" w:author="Author"/>
                <w:rFonts w:ascii="Times New Roman" w:eastAsia="Times New Roman" w:hAnsi="Times New Roman" w:cs="Times New Roman"/>
                <w:sz w:val="24"/>
              </w:rPr>
            </w:pPr>
            <w:ins w:id="27" w:author="Author">
              <w:r>
                <w:rPr>
                  <w:rFonts w:ascii="Times New Roman" w:eastAsia="Times New Roman" w:hAnsi="Times New Roman" w:cs="Times New Roman"/>
                  <w:sz w:val="24"/>
                </w:rPr>
                <w:t>O</w:t>
              </w:r>
              <w:r w:rsidRPr="00F5221D">
                <w:rPr>
                  <w:rFonts w:ascii="Times New Roman" w:eastAsia="Times New Roman" w:hAnsi="Times New Roman" w:cs="Times New Roman"/>
                  <w:sz w:val="24"/>
                </w:rPr>
                <w:t>ther income from lease</w:t>
              </w:r>
              <w:r w:rsidR="00B408D0">
                <w:rPr>
                  <w:rFonts w:ascii="Times New Roman" w:eastAsia="Times New Roman" w:hAnsi="Times New Roman" w:cs="Times New Roman"/>
                  <w:sz w:val="24"/>
                </w:rPr>
                <w:t>d</w:t>
              </w:r>
              <w:r w:rsidRPr="00F5221D">
                <w:rPr>
                  <w:rFonts w:ascii="Times New Roman" w:eastAsia="Times New Roman" w:hAnsi="Times New Roman" w:cs="Times New Roman"/>
                  <w:sz w:val="24"/>
                </w:rPr>
                <w:t xml:space="preserve"> assets</w:t>
              </w:r>
              <w:r w:rsidR="00B408D0">
                <w:rPr>
                  <w:rFonts w:ascii="Times New Roman" w:eastAsia="Times New Roman" w:hAnsi="Times New Roman" w:cs="Times New Roman"/>
                  <w:sz w:val="24"/>
                </w:rPr>
                <w:t xml:space="preserve"> (financial and operating)</w:t>
              </w:r>
              <w:r w:rsidR="009C0143">
                <w:rPr>
                  <w:rFonts w:ascii="Times New Roman" w:eastAsia="Times New Roman" w:hAnsi="Times New Roman" w:cs="Times New Roman"/>
                  <w:sz w:val="24"/>
                </w:rPr>
                <w:t xml:space="preserve"> shall </w:t>
              </w:r>
              <w:r w:rsidR="00902794">
                <w:rPr>
                  <w:rFonts w:ascii="Times New Roman" w:eastAsia="Times New Roman" w:hAnsi="Times New Roman" w:cs="Times New Roman"/>
                  <w:sz w:val="24"/>
                </w:rPr>
                <w:t>exclud</w:t>
              </w:r>
              <w:r w:rsidR="00B408D0">
                <w:rPr>
                  <w:rFonts w:ascii="Times New Roman" w:eastAsia="Times New Roman" w:hAnsi="Times New Roman" w:cs="Times New Roman"/>
                  <w:sz w:val="24"/>
                </w:rPr>
                <w:t>e</w:t>
              </w:r>
              <w:r w:rsidR="00902794">
                <w:rPr>
                  <w:rFonts w:ascii="Times New Roman" w:eastAsia="Times New Roman" w:hAnsi="Times New Roman" w:cs="Times New Roman"/>
                  <w:sz w:val="24"/>
                </w:rPr>
                <w:t xml:space="preserve"> interest income. This amount s</w:t>
              </w:r>
              <w:r w:rsidR="00DC6142">
                <w:rPr>
                  <w:rFonts w:ascii="Times New Roman" w:eastAsia="Times New Roman" w:hAnsi="Times New Roman" w:cs="Times New Roman"/>
                  <w:sz w:val="24"/>
                </w:rPr>
                <w:t xml:space="preserve">hall be computed </w:t>
              </w:r>
              <w:r w:rsidR="00E76AA5" w:rsidRPr="00E76AA5">
                <w:rPr>
                  <w:rFonts w:ascii="Times New Roman" w:eastAsia="Times New Roman" w:hAnsi="Times New Roman" w:cs="Times New Roman"/>
                  <w:sz w:val="24"/>
                </w:rPr>
                <w:t>in accordance with Annex V, Part 2 paragraphs 314 and 315 of the EBA IT solutions</w:t>
              </w:r>
              <w:r w:rsidR="00E76AA5">
                <w:rPr>
                  <w:rFonts w:ascii="Times New Roman" w:eastAsia="Times New Roman" w:hAnsi="Times New Roman" w:cs="Times New Roman"/>
                  <w:sz w:val="24"/>
                </w:rPr>
                <w:t xml:space="preserve">, representing: </w:t>
              </w:r>
              <w:r w:rsidR="007535CB">
                <w:rPr>
                  <w:rFonts w:ascii="Times New Roman" w:eastAsia="Times New Roman" w:hAnsi="Times New Roman" w:cs="Times New Roman"/>
                  <w:sz w:val="24"/>
                </w:rPr>
                <w:t>(</w:t>
              </w:r>
              <w:proofErr w:type="spellStart"/>
              <w:r w:rsidR="007535CB">
                <w:rPr>
                  <w:rFonts w:ascii="Times New Roman" w:eastAsia="Times New Roman" w:hAnsi="Times New Roman" w:cs="Times New Roman"/>
                  <w:sz w:val="24"/>
                </w:rPr>
                <w:t>i</w:t>
              </w:r>
              <w:proofErr w:type="spellEnd"/>
              <w:r w:rsidR="007535CB">
                <w:rPr>
                  <w:rFonts w:ascii="Times New Roman" w:eastAsia="Times New Roman" w:hAnsi="Times New Roman" w:cs="Times New Roman"/>
                  <w:sz w:val="24"/>
                </w:rPr>
                <w:t xml:space="preserve">) </w:t>
              </w:r>
              <w:r w:rsidR="007535CB" w:rsidRPr="007535CB">
                <w:rPr>
                  <w:rFonts w:ascii="Times New Roman" w:eastAsia="Times New Roman" w:hAnsi="Times New Roman" w:cs="Times New Roman"/>
                  <w:sz w:val="24"/>
                </w:rPr>
                <w:t xml:space="preserve">income from changes in fair value in investment properties that generate rents and are measured using the fair value model; </w:t>
              </w:r>
              <w:r w:rsidR="00EC671B">
                <w:rPr>
                  <w:rFonts w:ascii="Times New Roman" w:eastAsia="Times New Roman" w:hAnsi="Times New Roman" w:cs="Times New Roman"/>
                  <w:sz w:val="24"/>
                </w:rPr>
                <w:t>and/</w:t>
              </w:r>
              <w:r w:rsidR="007535CB">
                <w:rPr>
                  <w:rFonts w:ascii="Times New Roman" w:eastAsia="Times New Roman" w:hAnsi="Times New Roman" w:cs="Times New Roman"/>
                  <w:sz w:val="24"/>
                </w:rPr>
                <w:t xml:space="preserve">or (ii) </w:t>
              </w:r>
              <w:r w:rsidR="007535CB" w:rsidRPr="007535CB">
                <w:rPr>
                  <w:rFonts w:ascii="Times New Roman" w:eastAsia="Times New Roman" w:hAnsi="Times New Roman" w:cs="Times New Roman"/>
                  <w:sz w:val="24"/>
                </w:rPr>
                <w:t>income from operating leases, including rental income from investment property.</w:t>
              </w:r>
            </w:ins>
          </w:p>
          <w:p w14:paraId="6C1BE770" w14:textId="77777777" w:rsidR="007535CB" w:rsidRDefault="007535CB" w:rsidP="007535CB">
            <w:pPr>
              <w:rPr>
                <w:ins w:id="28" w:author="Author"/>
                <w:rFonts w:ascii="Times New Roman" w:eastAsia="Times New Roman" w:hAnsi="Times New Roman" w:cs="Times New Roman"/>
                <w:sz w:val="24"/>
              </w:rPr>
            </w:pPr>
          </w:p>
          <w:p w14:paraId="6F47CB63" w14:textId="08669CFC" w:rsidR="007535CB" w:rsidRDefault="00BB0B3D" w:rsidP="00AC41A4">
            <w:pPr>
              <w:rPr>
                <w:ins w:id="29" w:author="Author"/>
                <w:rFonts w:ascii="Times New Roman" w:eastAsia="Times New Roman" w:hAnsi="Times New Roman" w:cs="Times New Roman"/>
                <w:sz w:val="24"/>
              </w:rPr>
            </w:pPr>
            <w:ins w:id="30" w:author="Author">
              <w:r>
                <w:rPr>
                  <w:rFonts w:ascii="Times New Roman" w:eastAsia="Times New Roman" w:hAnsi="Times New Roman" w:cs="Times New Roman"/>
                  <w:sz w:val="24"/>
                </w:rPr>
                <w:t xml:space="preserve">Profits from leased </w:t>
              </w:r>
              <w:r w:rsidR="007A25E1">
                <w:rPr>
                  <w:rFonts w:ascii="Times New Roman" w:eastAsia="Times New Roman" w:hAnsi="Times New Roman" w:cs="Times New Roman"/>
                  <w:sz w:val="24"/>
                </w:rPr>
                <w:t xml:space="preserve">assets (financial and operating) shall </w:t>
              </w:r>
              <w:r w:rsidR="00603CA2">
                <w:rPr>
                  <w:rFonts w:ascii="Times New Roman" w:eastAsia="Times New Roman" w:hAnsi="Times New Roman" w:cs="Times New Roman"/>
                  <w:sz w:val="24"/>
                </w:rPr>
                <w:t>include</w:t>
              </w:r>
              <w:r w:rsidR="00FB63B4">
                <w:rPr>
                  <w:rFonts w:ascii="Times New Roman" w:eastAsia="Times New Roman" w:hAnsi="Times New Roman" w:cs="Times New Roman"/>
                  <w:sz w:val="24"/>
                </w:rPr>
                <w:t>:</w:t>
              </w:r>
              <w:r w:rsidR="00AC41A4">
                <w:rPr>
                  <w:rFonts w:ascii="Times New Roman" w:eastAsia="Times New Roman" w:hAnsi="Times New Roman" w:cs="Times New Roman"/>
                  <w:sz w:val="24"/>
                </w:rPr>
                <w:t xml:space="preserve"> (</w:t>
              </w:r>
              <w:proofErr w:type="spellStart"/>
              <w:r w:rsidR="00AC41A4">
                <w:rPr>
                  <w:rFonts w:ascii="Times New Roman" w:eastAsia="Times New Roman" w:hAnsi="Times New Roman" w:cs="Times New Roman"/>
                  <w:sz w:val="24"/>
                </w:rPr>
                <w:t>i</w:t>
              </w:r>
              <w:proofErr w:type="spellEnd"/>
              <w:r w:rsidR="00AC41A4">
                <w:rPr>
                  <w:rFonts w:ascii="Times New Roman" w:eastAsia="Times New Roman" w:hAnsi="Times New Roman" w:cs="Times New Roman"/>
                  <w:sz w:val="24"/>
                </w:rPr>
                <w:t xml:space="preserve">) </w:t>
              </w:r>
              <w:r w:rsidR="00AC41A4" w:rsidRPr="00AC41A4">
                <w:rPr>
                  <w:rFonts w:ascii="Times New Roman" w:eastAsia="Times New Roman" w:hAnsi="Times New Roman" w:cs="Times New Roman"/>
                  <w:sz w:val="24"/>
                </w:rPr>
                <w:t>the gains from lease modifications in accordance with Annex V, Part 2, paragraph 49 of the EBA IT solutions;</w:t>
              </w:r>
              <w:r w:rsidR="00F0085B">
                <w:rPr>
                  <w:rFonts w:ascii="Times New Roman" w:eastAsia="Times New Roman" w:hAnsi="Times New Roman" w:cs="Times New Roman"/>
                  <w:sz w:val="24"/>
                </w:rPr>
                <w:t xml:space="preserve"> (ii) </w:t>
              </w:r>
              <w:r w:rsidR="00AC41A4" w:rsidRPr="00AC41A4">
                <w:rPr>
                  <w:rFonts w:ascii="Times New Roman" w:eastAsia="Times New Roman" w:hAnsi="Times New Roman" w:cs="Times New Roman"/>
                  <w:sz w:val="24"/>
                </w:rPr>
                <w:t>the rest of other operating income (Other Operating Income) in accordance with Annex V, Part 2, paragraphs 314 and 316 of the EBA IT solutions, if they are related with leased assets (</w:t>
              </w:r>
              <w:r w:rsidR="00F0085B">
                <w:rPr>
                  <w:rFonts w:ascii="Times New Roman" w:eastAsia="Times New Roman" w:hAnsi="Times New Roman" w:cs="Times New Roman"/>
                  <w:sz w:val="24"/>
                </w:rPr>
                <w:t>f</w:t>
              </w:r>
              <w:r w:rsidR="00AC41A4" w:rsidRPr="00AC41A4">
                <w:rPr>
                  <w:rFonts w:ascii="Times New Roman" w:eastAsia="Times New Roman" w:hAnsi="Times New Roman" w:cs="Times New Roman"/>
                  <w:sz w:val="24"/>
                </w:rPr>
                <w:t>inancial</w:t>
              </w:r>
              <w:r w:rsidR="00F0085B">
                <w:rPr>
                  <w:rFonts w:ascii="Times New Roman" w:eastAsia="Times New Roman" w:hAnsi="Times New Roman" w:cs="Times New Roman"/>
                  <w:sz w:val="24"/>
                </w:rPr>
                <w:t xml:space="preserve"> and o</w:t>
              </w:r>
              <w:r w:rsidR="00AC41A4" w:rsidRPr="00AC41A4">
                <w:rPr>
                  <w:rFonts w:ascii="Times New Roman" w:eastAsia="Times New Roman" w:hAnsi="Times New Roman" w:cs="Times New Roman"/>
                  <w:sz w:val="24"/>
                </w:rPr>
                <w:t>perating).</w:t>
              </w:r>
            </w:ins>
          </w:p>
          <w:p w14:paraId="742C7468" w14:textId="5E78A74C" w:rsidR="00D740B8" w:rsidRPr="008D71E9" w:rsidRDefault="004F220F">
            <w:pPr>
              <w:rPr>
                <w:rFonts w:ascii="Times New Roman" w:eastAsia="Times New Roman" w:hAnsi="Times New Roman" w:cs="Times New Roman"/>
                <w:sz w:val="24"/>
              </w:rPr>
            </w:pPr>
            <w:ins w:id="31" w:author="Author">
              <w:r>
                <w:rPr>
                  <w:rFonts w:ascii="Times New Roman" w:eastAsia="Times New Roman" w:hAnsi="Times New Roman" w:cs="Times New Roman"/>
                  <w:sz w:val="24"/>
                </w:rPr>
                <w:t xml:space="preserve"> </w:t>
              </w:r>
            </w:ins>
            <w:r w:rsidR="00D740B8" w:rsidRPr="008D71E9">
              <w:rPr>
                <w:rFonts w:ascii="Times New Roman" w:eastAsia="Times New Roman" w:hAnsi="Times New Roman" w:cs="Times New Roman"/>
                <w:sz w:val="24"/>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5114D538"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Interest and lease expense</w:t>
            </w:r>
          </w:p>
          <w:p w14:paraId="65B73157" w14:textId="153007AE" w:rsidR="00EC1398" w:rsidRDefault="00D740B8">
            <w:pPr>
              <w:rPr>
                <w:ins w:id="32" w:author="Author"/>
                <w:rFonts w:ascii="Times New Roman" w:eastAsia="Times New Roman" w:hAnsi="Times New Roman" w:cs="Times New Roman"/>
                <w:sz w:val="24"/>
              </w:rPr>
            </w:pPr>
            <w:r w:rsidRPr="008D71E9">
              <w:rPr>
                <w:rFonts w:ascii="Times New Roman" w:eastAsia="Times New Roman" w:hAnsi="Times New Roman" w:cs="Times New Roman"/>
                <w:sz w:val="24"/>
              </w:rPr>
              <w:t>The</w:t>
            </w:r>
            <w:r w:rsidRPr="008D71E9">
              <w:rPr>
                <w:rFonts w:ascii="Times New Roman" w:hAnsi="Times New Roman"/>
                <w:sz w:val="24"/>
              </w:rPr>
              <w:t xml:space="preserve"> sum of interest expenses from all financial liabilities</w:t>
            </w:r>
            <w:r w:rsidR="003260B9" w:rsidRPr="008D71E9">
              <w:rPr>
                <w:rFonts w:ascii="Times New Roman" w:hAnsi="Times New Roman"/>
                <w:sz w:val="24"/>
              </w:rPr>
              <w:t>,</w:t>
            </w:r>
            <w:r w:rsidRPr="008D71E9">
              <w:rPr>
                <w:rFonts w:ascii="Times New Roman" w:hAnsi="Times New Roman"/>
                <w:sz w:val="24"/>
              </w:rPr>
              <w:t xml:space="preserve"> </w:t>
            </w:r>
            <w:del w:id="33" w:author="Author">
              <w:r w:rsidRPr="008D71E9" w:rsidDel="00D76809">
                <w:rPr>
                  <w:rFonts w:ascii="Times New Roman" w:hAnsi="Times New Roman"/>
                  <w:sz w:val="24"/>
                </w:rPr>
                <w:delText>other expenses</w:delText>
              </w:r>
              <w:r w:rsidR="00B77DC7" w:rsidRPr="008D71E9" w:rsidDel="00D76809">
                <w:rPr>
                  <w:rFonts w:ascii="Times New Roman" w:hAnsi="Times New Roman"/>
                  <w:sz w:val="24"/>
                </w:rPr>
                <w:delText>,</w:delText>
              </w:r>
              <w:r w:rsidRPr="008D71E9" w:rsidDel="00D76809">
                <w:rPr>
                  <w:rFonts w:ascii="Times New Roman" w:hAnsi="Times New Roman"/>
                  <w:sz w:val="24"/>
                </w:rPr>
                <w:delText xml:space="preserve"> </w:delText>
              </w:r>
              <w:r w:rsidRPr="008D71E9" w:rsidDel="008639CA">
                <w:rPr>
                  <w:rFonts w:ascii="Times New Roman" w:hAnsi="Times New Roman"/>
                  <w:sz w:val="24"/>
                </w:rPr>
                <w:delText>expense</w:delText>
              </w:r>
              <w:r w:rsidR="009D56BD" w:rsidRPr="008D71E9" w:rsidDel="00C737CB">
                <w:rPr>
                  <w:rFonts w:ascii="Times New Roman" w:hAnsi="Times New Roman"/>
                  <w:sz w:val="24"/>
                </w:rPr>
                <w:delText xml:space="preserve"> from lease assets</w:delText>
              </w:r>
              <w:r w:rsidR="009D56BD" w:rsidRPr="008D71E9" w:rsidDel="00C638C7">
                <w:rPr>
                  <w:rFonts w:ascii="Times New Roman" w:hAnsi="Times New Roman"/>
                  <w:sz w:val="24"/>
                </w:rPr>
                <w:delText>,</w:delText>
              </w:r>
              <w:r w:rsidRPr="008D71E9" w:rsidDel="00C638C7">
                <w:rPr>
                  <w:rFonts w:ascii="Times New Roman" w:hAnsi="Times New Roman"/>
                  <w:sz w:val="24"/>
                </w:rPr>
                <w:delText xml:space="preserve"> </w:delText>
              </w:r>
              <w:r w:rsidRPr="008D71E9" w:rsidDel="00D248FD">
                <w:rPr>
                  <w:rFonts w:ascii="Times New Roman" w:hAnsi="Times New Roman"/>
                  <w:sz w:val="24"/>
                </w:rPr>
                <w:delText xml:space="preserve">losses, </w:delText>
              </w:r>
              <w:r w:rsidRPr="008D71E9" w:rsidDel="00C638C7">
                <w:rPr>
                  <w:rFonts w:ascii="Times New Roman" w:hAnsi="Times New Roman"/>
                  <w:sz w:val="24"/>
                </w:rPr>
                <w:delText>depreciation</w:delText>
              </w:r>
              <w:r w:rsidRPr="008D71E9" w:rsidDel="00D248FD">
                <w:rPr>
                  <w:rFonts w:ascii="Times New Roman" w:hAnsi="Times New Roman"/>
                  <w:sz w:val="24"/>
                </w:rPr>
                <w:delText xml:space="preserve"> and</w:delText>
              </w:r>
              <w:r w:rsidRPr="008D71E9" w:rsidDel="00C638C7">
                <w:rPr>
                  <w:rFonts w:ascii="Times New Roman" w:hAnsi="Times New Roman"/>
                  <w:sz w:val="24"/>
                </w:rPr>
                <w:delText xml:space="preserve"> impairment</w:delText>
              </w:r>
            </w:del>
            <w:ins w:id="34" w:author="Author">
              <w:r w:rsidR="008639CA" w:rsidRPr="008D71E9">
                <w:rPr>
                  <w:rFonts w:ascii="Times New Roman" w:hAnsi="Times New Roman"/>
                  <w:sz w:val="24"/>
                </w:rPr>
                <w:t>expense</w:t>
              </w:r>
              <w:r w:rsidR="008639CA">
                <w:rPr>
                  <w:rFonts w:ascii="Times New Roman" w:hAnsi="Times New Roman"/>
                  <w:sz w:val="24"/>
                </w:rPr>
                <w:t>s from</w:t>
              </w:r>
              <w:r w:rsidR="00C737CB">
                <w:rPr>
                  <w:rFonts w:ascii="Times New Roman" w:hAnsi="Times New Roman"/>
                  <w:sz w:val="24"/>
                </w:rPr>
                <w:t xml:space="preserve"> leased assets</w:t>
              </w:r>
              <w:r w:rsidR="008A1F8B">
                <w:rPr>
                  <w:rFonts w:ascii="Times New Roman" w:hAnsi="Times New Roman"/>
                  <w:sz w:val="24"/>
                </w:rPr>
                <w:t xml:space="preserve"> and </w:t>
              </w:r>
              <w:r w:rsidR="008639CA">
                <w:rPr>
                  <w:rFonts w:ascii="Times New Roman" w:hAnsi="Times New Roman"/>
                  <w:sz w:val="24"/>
                </w:rPr>
                <w:t xml:space="preserve">depreciation, impairment and </w:t>
              </w:r>
              <w:r w:rsidR="008A1F8B">
                <w:rPr>
                  <w:rFonts w:ascii="Times New Roman" w:hAnsi="Times New Roman"/>
                  <w:sz w:val="24"/>
                </w:rPr>
                <w:t>losses</w:t>
              </w:r>
            </w:ins>
            <w:r w:rsidRPr="008D71E9">
              <w:rPr>
                <w:rFonts w:ascii="Times New Roman" w:hAnsi="Times New Roman"/>
                <w:sz w:val="24"/>
              </w:rPr>
              <w:t xml:space="preserve"> of lease</w:t>
            </w:r>
            <w:ins w:id="35" w:author="Author">
              <w:r w:rsidR="00DA682F">
                <w:rPr>
                  <w:rFonts w:ascii="Times New Roman" w:hAnsi="Times New Roman"/>
                  <w:sz w:val="24"/>
                </w:rPr>
                <w:t>d</w:t>
              </w:r>
            </w:ins>
            <w:r w:rsidRPr="008D71E9">
              <w:rPr>
                <w:rFonts w:ascii="Times New Roman" w:hAnsi="Times New Roman"/>
                <w:sz w:val="24"/>
              </w:rPr>
              <w:t xml:space="preserve"> assets</w:t>
            </w:r>
            <w:r w:rsidR="00B77DC7" w:rsidRPr="008D71E9">
              <w:rPr>
                <w:rFonts w:ascii="Times New Roman" w:hAnsi="Times New Roman"/>
                <w:sz w:val="24"/>
              </w:rPr>
              <w:t>,</w:t>
            </w:r>
            <w:r w:rsidR="00B03935" w:rsidRPr="008D71E9">
              <w:rPr>
                <w:rFonts w:ascii="Times New Roman" w:hAnsi="Times New Roman"/>
                <w:sz w:val="24"/>
              </w:rPr>
              <w:t xml:space="preserve"> </w:t>
            </w:r>
            <w:r w:rsidR="005E7C4C" w:rsidRPr="008D71E9">
              <w:rPr>
                <w:rFonts w:ascii="Times New Roman" w:hAnsi="Times New Roman"/>
                <w:sz w:val="24"/>
              </w:rPr>
              <w:t>as referred to in</w:t>
            </w:r>
            <w:r w:rsidRPr="008D71E9">
              <w:rPr>
                <w:rFonts w:ascii="Times New Roman" w:hAnsi="Times New Roman"/>
                <w:sz w:val="24"/>
              </w:rPr>
              <w:t xml:space="preserve"> Annex V </w:t>
            </w:r>
            <w:r w:rsidRPr="008D71E9">
              <w:rPr>
                <w:rFonts w:ascii="Times New Roman" w:eastAsia="Times New Roman" w:hAnsi="Times New Roman" w:cs="Times New Roman"/>
                <w:sz w:val="24"/>
              </w:rPr>
              <w:t>of</w:t>
            </w:r>
            <w:r w:rsidR="00B14961" w:rsidRPr="008D71E9">
              <w:rPr>
                <w:rFonts w:ascii="Times New Roman" w:eastAsia="Times New Roman" w:hAnsi="Times New Roman" w:cs="Times New Roman"/>
                <w:sz w:val="24"/>
              </w:rPr>
              <w:t xml:space="preserve"> the </w:t>
            </w:r>
            <w:ins w:id="36" w:author="Author">
              <w:r w:rsidR="00DB3127">
                <w:rPr>
                  <w:rFonts w:ascii="Times New Roman" w:eastAsia="Times New Roman" w:hAnsi="Times New Roman" w:cs="Times New Roman"/>
                  <w:sz w:val="24"/>
                </w:rPr>
                <w:t>EBA IT solutions</w:t>
              </w:r>
            </w:ins>
            <w:del w:id="37" w:author="Author">
              <w:r w:rsidR="00B14961" w:rsidRPr="008D71E9" w:rsidDel="00DB3127">
                <w:rPr>
                  <w:rFonts w:ascii="Times New Roman" w:eastAsia="Times New Roman" w:hAnsi="Times New Roman" w:cs="Times New Roman"/>
                  <w:sz w:val="24"/>
                </w:rPr>
                <w:delText>Commission</w:delText>
              </w:r>
              <w:r w:rsidRPr="008D71E9" w:rsidDel="00DB3127">
                <w:rPr>
                  <w:rFonts w:ascii="Times New Roman" w:eastAsia="Times New Roman" w:hAnsi="Times New Roman" w:cs="Times New Roman"/>
                  <w:sz w:val="24"/>
                </w:rPr>
                <w:delText xml:space="preserve"> Implementing Regulation (EU) 2021/451</w:delText>
              </w:r>
              <w:r w:rsidR="00B84747" w:rsidRPr="008D71E9" w:rsidDel="00D87B9A">
                <w:rPr>
                  <w:rFonts w:ascii="Times New Roman" w:eastAsia="Times New Roman" w:hAnsi="Times New Roman" w:cs="Times New Roman"/>
                  <w:sz w:val="24"/>
                </w:rPr>
                <w:delText xml:space="preserve"> </w:delText>
              </w:r>
              <w:r w:rsidR="00B84747" w:rsidRPr="008D71E9" w:rsidDel="00D87B9A">
                <w:rPr>
                  <w:rFonts w:ascii="Times New Roman" w:hAnsi="Times New Roman" w:cs="Times New Roman"/>
                  <w:sz w:val="24"/>
                </w:rPr>
                <w:delText>including, where applicable, the amounts calculated in accordance with Article 314(3) of Regulation (EU) No 575/2013</w:delText>
              </w:r>
            </w:del>
            <w:r w:rsidR="00B84747" w:rsidRPr="008D71E9">
              <w:rPr>
                <w:rFonts w:ascii="Times New Roman" w:eastAsia="Times New Roman" w:hAnsi="Times New Roman" w:cs="Times New Roman"/>
                <w:sz w:val="24"/>
              </w:rPr>
              <w:t>.</w:t>
            </w:r>
          </w:p>
          <w:p w14:paraId="06CEDDA9" w14:textId="77777777" w:rsidR="00BA33C3" w:rsidRDefault="00BA33C3">
            <w:pPr>
              <w:rPr>
                <w:ins w:id="38" w:author="Author"/>
                <w:rFonts w:ascii="Times New Roman" w:eastAsia="Times New Roman" w:hAnsi="Times New Roman" w:cs="Times New Roman"/>
                <w:sz w:val="24"/>
              </w:rPr>
            </w:pPr>
          </w:p>
          <w:p w14:paraId="3ACFF991" w14:textId="2430DC52" w:rsidR="00BA33C3" w:rsidRDefault="00BA33C3">
            <w:pPr>
              <w:rPr>
                <w:ins w:id="39" w:author="Author"/>
                <w:rFonts w:ascii="Times New Roman" w:eastAsia="Times New Roman" w:hAnsi="Times New Roman" w:cs="Times New Roman"/>
                <w:sz w:val="24"/>
              </w:rPr>
            </w:pPr>
            <w:ins w:id="40" w:author="Author">
              <w:r>
                <w:rPr>
                  <w:rFonts w:ascii="Times New Roman" w:hAnsi="Times New Roman"/>
                  <w:sz w:val="24"/>
                </w:rPr>
                <w:t>I</w:t>
              </w:r>
              <w:r w:rsidRPr="008D71E9">
                <w:rPr>
                  <w:rFonts w:ascii="Times New Roman" w:hAnsi="Times New Roman"/>
                  <w:sz w:val="24"/>
                </w:rPr>
                <w:t>nterest expenses from all financial liabilitie</w:t>
              </w:r>
              <w:r>
                <w:rPr>
                  <w:rFonts w:ascii="Times New Roman" w:hAnsi="Times New Roman"/>
                  <w:sz w:val="24"/>
                </w:rPr>
                <w:t>s</w:t>
              </w:r>
              <w:r w:rsidR="0032128C">
                <w:rPr>
                  <w:rFonts w:ascii="Times New Roman" w:hAnsi="Times New Roman"/>
                  <w:sz w:val="24"/>
                </w:rPr>
                <w:t xml:space="preserve"> </w:t>
              </w:r>
              <w:r w:rsidR="0032128C">
                <w:rPr>
                  <w:rFonts w:ascii="Times New Roman" w:eastAsia="Times New Roman" w:hAnsi="Times New Roman" w:cs="Times New Roman"/>
                  <w:sz w:val="24"/>
                </w:rPr>
                <w:t xml:space="preserve">shall be computed </w:t>
              </w:r>
              <w:r w:rsidR="0032128C" w:rsidRPr="00F5221D">
                <w:rPr>
                  <w:rFonts w:ascii="Times New Roman" w:eastAsia="Times New Roman" w:hAnsi="Times New Roman" w:cs="Times New Roman"/>
                  <w:sz w:val="24"/>
                </w:rPr>
                <w:t>in accordance</w:t>
              </w:r>
              <w:r w:rsidR="004153D1">
                <w:rPr>
                  <w:rFonts w:ascii="Times New Roman" w:eastAsia="Times New Roman" w:hAnsi="Times New Roman" w:cs="Times New Roman"/>
                  <w:sz w:val="24"/>
                </w:rPr>
                <w:t xml:space="preserve"> </w:t>
              </w:r>
              <w:r w:rsidR="004153D1" w:rsidRPr="004153D1">
                <w:rPr>
                  <w:rFonts w:ascii="Times New Roman" w:eastAsia="Times New Roman" w:hAnsi="Times New Roman" w:cs="Times New Roman"/>
                  <w:sz w:val="24"/>
                </w:rPr>
                <w:t>with Annex V, Part 2, paragraph 31 of the EBA IT solutions and following the further specifications from Annex V, Part 2, paragraphs 188, 190 and 194ii of the EBA IT solutions.</w:t>
              </w:r>
              <w:r w:rsidR="00CC1463">
                <w:rPr>
                  <w:rFonts w:ascii="Times New Roman" w:eastAsia="Times New Roman" w:hAnsi="Times New Roman" w:cs="Times New Roman"/>
                  <w:sz w:val="24"/>
                </w:rPr>
                <w:t xml:space="preserve"> </w:t>
              </w:r>
              <w:r w:rsidR="00CC1463" w:rsidRPr="00CC1463">
                <w:rPr>
                  <w:rFonts w:ascii="Times New Roman" w:eastAsia="Times New Roman" w:hAnsi="Times New Roman" w:cs="Times New Roman"/>
                  <w:sz w:val="24"/>
                </w:rPr>
                <w:t xml:space="preserve">Those </w:t>
              </w:r>
              <w:r w:rsidR="00214165">
                <w:rPr>
                  <w:rFonts w:ascii="Times New Roman" w:eastAsia="Times New Roman" w:hAnsi="Times New Roman" w:cs="Times New Roman"/>
                  <w:sz w:val="24"/>
                </w:rPr>
                <w:t>i</w:t>
              </w:r>
              <w:r w:rsidR="00CC1463" w:rsidRPr="00CC1463">
                <w:rPr>
                  <w:rFonts w:ascii="Times New Roman" w:eastAsia="Times New Roman" w:hAnsi="Times New Roman" w:cs="Times New Roman"/>
                  <w:sz w:val="24"/>
                </w:rPr>
                <w:t xml:space="preserve">nterest expenses that are due to operational risk events shall not be </w:t>
              </w:r>
              <w:r w:rsidR="002E1AD8">
                <w:rPr>
                  <w:rFonts w:ascii="Times New Roman" w:eastAsia="Times New Roman" w:hAnsi="Times New Roman" w:cs="Times New Roman"/>
                  <w:sz w:val="24"/>
                </w:rPr>
                <w:t>included</w:t>
              </w:r>
              <w:r w:rsidR="00CC1463" w:rsidRPr="00CC1463">
                <w:rPr>
                  <w:rFonts w:ascii="Times New Roman" w:eastAsia="Times New Roman" w:hAnsi="Times New Roman" w:cs="Times New Roman"/>
                  <w:sz w:val="24"/>
                </w:rPr>
                <w:t>. Instead</w:t>
              </w:r>
              <w:r w:rsidR="00214165">
                <w:rPr>
                  <w:rFonts w:ascii="Times New Roman" w:eastAsia="Times New Roman" w:hAnsi="Times New Roman" w:cs="Times New Roman"/>
                  <w:sz w:val="24"/>
                </w:rPr>
                <w:t>,</w:t>
              </w:r>
              <w:r w:rsidR="00CC1463" w:rsidRPr="00CC1463">
                <w:rPr>
                  <w:rFonts w:ascii="Times New Roman" w:eastAsia="Times New Roman" w:hAnsi="Times New Roman" w:cs="Times New Roman"/>
                  <w:sz w:val="24"/>
                </w:rPr>
                <w:t xml:space="preserve"> they shall be </w:t>
              </w:r>
              <w:r w:rsidR="002E1AD8">
                <w:rPr>
                  <w:rFonts w:ascii="Times New Roman" w:eastAsia="Times New Roman" w:hAnsi="Times New Roman" w:cs="Times New Roman"/>
                  <w:sz w:val="24"/>
                </w:rPr>
                <w:t>included</w:t>
              </w:r>
              <w:r w:rsidR="00CC1463" w:rsidRPr="00CC1463">
                <w:rPr>
                  <w:rFonts w:ascii="Times New Roman" w:eastAsia="Times New Roman" w:hAnsi="Times New Roman" w:cs="Times New Roman"/>
                  <w:sz w:val="24"/>
                </w:rPr>
                <w:t xml:space="preserve"> in the Services Component in accordance with Article 314(5) of Regulation (EU) No 575/2013.  </w:t>
              </w:r>
            </w:ins>
          </w:p>
          <w:p w14:paraId="2D079DF5" w14:textId="77777777" w:rsidR="003D0A4B" w:rsidRDefault="003D0A4B">
            <w:pPr>
              <w:rPr>
                <w:ins w:id="41" w:author="Author"/>
                <w:rFonts w:ascii="Times New Roman" w:eastAsia="Times New Roman" w:hAnsi="Times New Roman" w:cs="Times New Roman"/>
                <w:sz w:val="24"/>
              </w:rPr>
            </w:pPr>
          </w:p>
          <w:p w14:paraId="08A94531" w14:textId="4DC07699" w:rsidR="003D0A4B" w:rsidRDefault="003D0A4B" w:rsidP="00D136A0">
            <w:pPr>
              <w:rPr>
                <w:ins w:id="42" w:author="Author"/>
                <w:rFonts w:ascii="Times New Roman" w:eastAsia="Times New Roman" w:hAnsi="Times New Roman" w:cs="Times New Roman"/>
                <w:sz w:val="24"/>
              </w:rPr>
            </w:pPr>
            <w:ins w:id="43" w:author="Author">
              <w:r>
                <w:rPr>
                  <w:rFonts w:ascii="Times New Roman" w:eastAsia="Times New Roman" w:hAnsi="Times New Roman" w:cs="Times New Roman"/>
                  <w:sz w:val="24"/>
                </w:rPr>
                <w:t xml:space="preserve">Expenses </w:t>
              </w:r>
              <w:r w:rsidR="00AF352D">
                <w:rPr>
                  <w:rFonts w:ascii="Times New Roman" w:eastAsia="Times New Roman" w:hAnsi="Times New Roman" w:cs="Times New Roman"/>
                  <w:sz w:val="24"/>
                </w:rPr>
                <w:t xml:space="preserve">from leased assets </w:t>
              </w:r>
              <w:r w:rsidR="00F62A66">
                <w:rPr>
                  <w:rFonts w:ascii="Times New Roman" w:eastAsia="Times New Roman" w:hAnsi="Times New Roman" w:cs="Times New Roman"/>
                  <w:sz w:val="24"/>
                </w:rPr>
                <w:t xml:space="preserve">(operating) </w:t>
              </w:r>
              <w:r w:rsidR="000057DA">
                <w:rPr>
                  <w:rFonts w:ascii="Times New Roman" w:eastAsia="Times New Roman" w:hAnsi="Times New Roman" w:cs="Times New Roman"/>
                  <w:sz w:val="24"/>
                </w:rPr>
                <w:t xml:space="preserve">shall </w:t>
              </w:r>
              <w:r w:rsidR="004651FB">
                <w:rPr>
                  <w:rFonts w:ascii="Times New Roman" w:eastAsia="Times New Roman" w:hAnsi="Times New Roman" w:cs="Times New Roman"/>
                  <w:sz w:val="24"/>
                </w:rPr>
                <w:t xml:space="preserve">include </w:t>
              </w:r>
              <w:r w:rsidR="00D136A0" w:rsidRPr="00D136A0">
                <w:rPr>
                  <w:rFonts w:ascii="Times New Roman" w:eastAsia="Times New Roman" w:hAnsi="Times New Roman" w:cs="Times New Roman"/>
                  <w:sz w:val="24"/>
                </w:rPr>
                <w:t xml:space="preserve">the expenses in accordance with Annex V, Part 2, paragraphs 314 and 315 of the EBA IT </w:t>
              </w:r>
              <w:r w:rsidR="00D136A0" w:rsidRPr="00D136A0">
                <w:rPr>
                  <w:rFonts w:ascii="Times New Roman" w:eastAsia="Times New Roman" w:hAnsi="Times New Roman" w:cs="Times New Roman"/>
                  <w:sz w:val="24"/>
                </w:rPr>
                <w:lastRenderedPageBreak/>
                <w:t>solutions related with operating leases, representing:</w:t>
              </w:r>
              <w:r w:rsidR="004651FB">
                <w:rPr>
                  <w:rFonts w:ascii="Times New Roman" w:eastAsia="Times New Roman" w:hAnsi="Times New Roman" w:cs="Times New Roman"/>
                  <w:sz w:val="24"/>
                </w:rPr>
                <w:t xml:space="preserve"> (</w:t>
              </w:r>
              <w:proofErr w:type="spellStart"/>
              <w:r w:rsidR="004651FB">
                <w:rPr>
                  <w:rFonts w:ascii="Times New Roman" w:eastAsia="Times New Roman" w:hAnsi="Times New Roman" w:cs="Times New Roman"/>
                  <w:sz w:val="24"/>
                </w:rPr>
                <w:t>i</w:t>
              </w:r>
              <w:proofErr w:type="spellEnd"/>
              <w:r w:rsidR="004651FB">
                <w:rPr>
                  <w:rFonts w:ascii="Times New Roman" w:eastAsia="Times New Roman" w:hAnsi="Times New Roman" w:cs="Times New Roman"/>
                  <w:sz w:val="24"/>
                </w:rPr>
                <w:t xml:space="preserve">) </w:t>
              </w:r>
              <w:r w:rsidR="00D136A0" w:rsidRPr="00D136A0">
                <w:rPr>
                  <w:rFonts w:ascii="Times New Roman" w:eastAsia="Times New Roman" w:hAnsi="Times New Roman" w:cs="Times New Roman"/>
                  <w:sz w:val="24"/>
                </w:rPr>
                <w:t>expenses from changes in fair value in investment properties that generate rents and are measured using the fair value model from operating leased assets;</w:t>
              </w:r>
              <w:r w:rsidR="00E373CF">
                <w:rPr>
                  <w:rFonts w:ascii="Times New Roman" w:eastAsia="Times New Roman" w:hAnsi="Times New Roman" w:cs="Times New Roman"/>
                  <w:sz w:val="24"/>
                </w:rPr>
                <w:t xml:space="preserve"> and</w:t>
              </w:r>
              <w:r w:rsidR="00A16CBB">
                <w:rPr>
                  <w:rFonts w:ascii="Times New Roman" w:eastAsia="Times New Roman" w:hAnsi="Times New Roman" w:cs="Times New Roman"/>
                  <w:sz w:val="24"/>
                </w:rPr>
                <w:t xml:space="preserve"> (ii) </w:t>
              </w:r>
              <w:r w:rsidR="00D136A0" w:rsidRPr="00D136A0">
                <w:rPr>
                  <w:rFonts w:ascii="Times New Roman" w:eastAsia="Times New Roman" w:hAnsi="Times New Roman" w:cs="Times New Roman"/>
                  <w:sz w:val="24"/>
                </w:rPr>
                <w:t xml:space="preserve">expenses on operating leases, including direct operating expenses from investment property that generate rents. In addition, institutions should </w:t>
              </w:r>
              <w:r w:rsidR="00DE0901">
                <w:rPr>
                  <w:rFonts w:ascii="Times New Roman" w:eastAsia="Times New Roman" w:hAnsi="Times New Roman" w:cs="Times New Roman"/>
                  <w:sz w:val="24"/>
                </w:rPr>
                <w:t>also include here</w:t>
              </w:r>
              <w:r w:rsidR="00D136A0" w:rsidRPr="00D136A0">
                <w:rPr>
                  <w:rFonts w:ascii="Times New Roman" w:eastAsia="Times New Roman" w:hAnsi="Times New Roman" w:cs="Times New Roman"/>
                  <w:sz w:val="24"/>
                </w:rPr>
                <w:t xml:space="preserve"> other administrative expenses from operating leased assets in accordance with Annex V, Part 2, paragraph 208ix of the EBA IT solutions.   </w:t>
              </w:r>
              <w:r w:rsidR="00DE0901">
                <w:rPr>
                  <w:rFonts w:ascii="Times New Roman" w:eastAsia="Times New Roman" w:hAnsi="Times New Roman" w:cs="Times New Roman"/>
                  <w:sz w:val="24"/>
                </w:rPr>
                <w:t xml:space="preserve"> </w:t>
              </w:r>
              <w:r w:rsidR="00D136A0" w:rsidRPr="00D136A0">
                <w:rPr>
                  <w:rFonts w:ascii="Times New Roman" w:eastAsia="Times New Roman" w:hAnsi="Times New Roman" w:cs="Times New Roman"/>
                  <w:sz w:val="24"/>
                </w:rPr>
                <w:t xml:space="preserve">Those expenses that are due to operational risk events shall not be </w:t>
              </w:r>
              <w:r w:rsidR="003C62CB">
                <w:rPr>
                  <w:rFonts w:ascii="Times New Roman" w:eastAsia="Times New Roman" w:hAnsi="Times New Roman" w:cs="Times New Roman"/>
                  <w:sz w:val="24"/>
                </w:rPr>
                <w:t>included</w:t>
              </w:r>
              <w:r w:rsidR="00D136A0" w:rsidRPr="00D136A0">
                <w:rPr>
                  <w:rFonts w:ascii="Times New Roman" w:eastAsia="Times New Roman" w:hAnsi="Times New Roman" w:cs="Times New Roman"/>
                  <w:sz w:val="24"/>
                </w:rPr>
                <w:t>. Instead</w:t>
              </w:r>
              <w:r w:rsidR="003C62CB">
                <w:rPr>
                  <w:rFonts w:ascii="Times New Roman" w:eastAsia="Times New Roman" w:hAnsi="Times New Roman" w:cs="Times New Roman"/>
                  <w:sz w:val="24"/>
                </w:rPr>
                <w:t>,</w:t>
              </w:r>
              <w:r w:rsidR="00D136A0" w:rsidRPr="00D136A0">
                <w:rPr>
                  <w:rFonts w:ascii="Times New Roman" w:eastAsia="Times New Roman" w:hAnsi="Times New Roman" w:cs="Times New Roman"/>
                  <w:sz w:val="24"/>
                </w:rPr>
                <w:t xml:space="preserve"> they shall be </w:t>
              </w:r>
              <w:r w:rsidR="002E1AD8">
                <w:rPr>
                  <w:rFonts w:ascii="Times New Roman" w:eastAsia="Times New Roman" w:hAnsi="Times New Roman" w:cs="Times New Roman"/>
                  <w:sz w:val="24"/>
                </w:rPr>
                <w:t>included</w:t>
              </w:r>
              <w:r w:rsidR="00D136A0" w:rsidRPr="00D136A0">
                <w:rPr>
                  <w:rFonts w:ascii="Times New Roman" w:eastAsia="Times New Roman" w:hAnsi="Times New Roman" w:cs="Times New Roman"/>
                  <w:sz w:val="24"/>
                </w:rPr>
                <w:t xml:space="preserve"> in the Services Component in accordance with Article 314(5) of Regulation (EU) No 575/2013.</w:t>
              </w:r>
            </w:ins>
          </w:p>
          <w:p w14:paraId="61020FEC" w14:textId="77777777" w:rsidR="00376B14" w:rsidRDefault="00376B14">
            <w:pPr>
              <w:rPr>
                <w:ins w:id="44" w:author="Author"/>
                <w:rFonts w:ascii="Times New Roman" w:eastAsia="Times New Roman" w:hAnsi="Times New Roman" w:cs="Times New Roman"/>
                <w:sz w:val="24"/>
              </w:rPr>
            </w:pPr>
          </w:p>
          <w:p w14:paraId="5D976FDD" w14:textId="3A3024D2" w:rsidR="00376B14" w:rsidRDefault="00376B14">
            <w:pPr>
              <w:rPr>
                <w:ins w:id="45" w:author="Author"/>
                <w:rFonts w:ascii="Times New Roman" w:eastAsia="Times New Roman" w:hAnsi="Times New Roman" w:cs="Times New Roman"/>
                <w:sz w:val="24"/>
              </w:rPr>
            </w:pPr>
            <w:ins w:id="46" w:author="Author">
              <w:r>
                <w:rPr>
                  <w:rFonts w:ascii="Times New Roman" w:eastAsia="Times New Roman" w:hAnsi="Times New Roman" w:cs="Times New Roman"/>
                  <w:sz w:val="24"/>
                </w:rPr>
                <w:t xml:space="preserve">Depreciation </w:t>
              </w:r>
              <w:r w:rsidR="008639CA">
                <w:rPr>
                  <w:rFonts w:ascii="Times New Roman" w:eastAsia="Times New Roman" w:hAnsi="Times New Roman" w:cs="Times New Roman"/>
                  <w:sz w:val="24"/>
                </w:rPr>
                <w:t>of</w:t>
              </w:r>
              <w:r>
                <w:rPr>
                  <w:rFonts w:ascii="Times New Roman" w:eastAsia="Times New Roman" w:hAnsi="Times New Roman" w:cs="Times New Roman"/>
                  <w:sz w:val="24"/>
                </w:rPr>
                <w:t xml:space="preserve"> leased </w:t>
              </w:r>
              <w:r w:rsidR="00CF16D4">
                <w:rPr>
                  <w:rFonts w:ascii="Times New Roman" w:eastAsia="Times New Roman" w:hAnsi="Times New Roman" w:cs="Times New Roman"/>
                  <w:sz w:val="24"/>
                </w:rPr>
                <w:t>assets</w:t>
              </w:r>
              <w:r w:rsidR="00FC49FB">
                <w:rPr>
                  <w:rFonts w:ascii="Times New Roman" w:eastAsia="Times New Roman" w:hAnsi="Times New Roman" w:cs="Times New Roman"/>
                  <w:sz w:val="24"/>
                </w:rPr>
                <w:t xml:space="preserve"> shall </w:t>
              </w:r>
              <w:r w:rsidR="007F481E">
                <w:rPr>
                  <w:rFonts w:ascii="Times New Roman" w:eastAsia="Times New Roman" w:hAnsi="Times New Roman" w:cs="Times New Roman"/>
                  <w:sz w:val="24"/>
                </w:rPr>
                <w:t xml:space="preserve">correspond to the </w:t>
              </w:r>
              <w:r w:rsidR="009027E3" w:rsidRPr="009027E3">
                <w:rPr>
                  <w:rFonts w:ascii="Times New Roman" w:eastAsia="Times New Roman" w:hAnsi="Times New Roman" w:cs="Times New Roman"/>
                  <w:sz w:val="24"/>
                </w:rPr>
                <w:t xml:space="preserve">depreciation expenses as reported in accordance with International Accounting Standards (IAS) 1, paragraphs 102 and </w:t>
              </w:r>
              <w:proofErr w:type="gramStart"/>
              <w:r w:rsidR="009027E3" w:rsidRPr="009027E3">
                <w:rPr>
                  <w:rFonts w:ascii="Times New Roman" w:eastAsia="Times New Roman" w:hAnsi="Times New Roman" w:cs="Times New Roman"/>
                  <w:sz w:val="24"/>
                </w:rPr>
                <w:t>104</w:t>
              </w:r>
              <w:r w:rsidR="009027E3">
                <w:rPr>
                  <w:rFonts w:ascii="Times New Roman" w:eastAsia="Times New Roman" w:hAnsi="Times New Roman" w:cs="Times New Roman"/>
                  <w:sz w:val="24"/>
                </w:rPr>
                <w:t>,</w:t>
              </w:r>
              <w:r w:rsidR="009027E3" w:rsidRPr="009027E3">
                <w:rPr>
                  <w:rFonts w:ascii="Times New Roman" w:eastAsia="Times New Roman" w:hAnsi="Times New Roman" w:cs="Times New Roman"/>
                  <w:sz w:val="24"/>
                </w:rPr>
                <w:t xml:space="preserve">  but</w:t>
              </w:r>
              <w:proofErr w:type="gramEnd"/>
              <w:r w:rsidR="009027E3" w:rsidRPr="009027E3">
                <w:rPr>
                  <w:rFonts w:ascii="Times New Roman" w:eastAsia="Times New Roman" w:hAnsi="Times New Roman" w:cs="Times New Roman"/>
                  <w:sz w:val="24"/>
                </w:rPr>
                <w:t xml:space="preserve"> only from operating leased assets whose income or expenses are included in the calculation of the interest</w:t>
              </w:r>
              <w:r w:rsidR="008642ED">
                <w:rPr>
                  <w:rFonts w:ascii="Times New Roman" w:eastAsia="Times New Roman" w:hAnsi="Times New Roman" w:cs="Times New Roman"/>
                  <w:sz w:val="24"/>
                </w:rPr>
                <w:t xml:space="preserve"> income / expenses</w:t>
              </w:r>
              <w:r w:rsidR="009027E3" w:rsidRPr="009027E3">
                <w:rPr>
                  <w:rFonts w:ascii="Times New Roman" w:eastAsia="Times New Roman" w:hAnsi="Times New Roman" w:cs="Times New Roman"/>
                  <w:sz w:val="24"/>
                </w:rPr>
                <w:t>.</w:t>
              </w:r>
              <w:r w:rsidR="00CF16D4">
                <w:rPr>
                  <w:rFonts w:ascii="Times New Roman" w:eastAsia="Times New Roman" w:hAnsi="Times New Roman" w:cs="Times New Roman"/>
                  <w:sz w:val="24"/>
                </w:rPr>
                <w:t xml:space="preserve"> </w:t>
              </w:r>
            </w:ins>
          </w:p>
          <w:p w14:paraId="5D82FC67" w14:textId="77777777" w:rsidR="00DA24A2" w:rsidRDefault="00DA24A2">
            <w:pPr>
              <w:rPr>
                <w:ins w:id="47" w:author="Author"/>
                <w:rFonts w:ascii="Times New Roman" w:eastAsia="Times New Roman" w:hAnsi="Times New Roman" w:cs="Times New Roman"/>
                <w:sz w:val="24"/>
              </w:rPr>
            </w:pPr>
          </w:p>
          <w:p w14:paraId="1D89DE9C" w14:textId="6D7B59E2" w:rsidR="00DA24A2" w:rsidRDefault="00DA24A2">
            <w:pPr>
              <w:rPr>
                <w:ins w:id="48" w:author="Author"/>
                <w:rFonts w:ascii="Times New Roman" w:eastAsia="Times New Roman" w:hAnsi="Times New Roman" w:cs="Times New Roman"/>
                <w:sz w:val="24"/>
              </w:rPr>
            </w:pPr>
            <w:ins w:id="49" w:author="Author">
              <w:r>
                <w:rPr>
                  <w:rFonts w:ascii="Times New Roman" w:eastAsia="Times New Roman" w:hAnsi="Times New Roman" w:cs="Times New Roman"/>
                  <w:sz w:val="24"/>
                </w:rPr>
                <w:t xml:space="preserve">Impairment of leased assets </w:t>
              </w:r>
              <w:r w:rsidR="0084754D">
                <w:rPr>
                  <w:rFonts w:ascii="Times New Roman" w:eastAsia="Times New Roman" w:hAnsi="Times New Roman" w:cs="Times New Roman"/>
                  <w:sz w:val="24"/>
                </w:rPr>
                <w:t xml:space="preserve">shall correspond to </w:t>
              </w:r>
              <w:r w:rsidR="0084754D" w:rsidRPr="0084754D">
                <w:rPr>
                  <w:rFonts w:ascii="Times New Roman" w:eastAsia="Times New Roman" w:hAnsi="Times New Roman" w:cs="Times New Roman"/>
                  <w:sz w:val="24"/>
                </w:rPr>
                <w:t>the expenses from operating leased assets that represent the impairment or reversal of impairment in accordance with IAS 36, paragraph 126(a)(b)</w:t>
              </w:r>
              <w:r w:rsidR="00B14691">
                <w:rPr>
                  <w:rFonts w:ascii="Times New Roman" w:eastAsia="Times New Roman" w:hAnsi="Times New Roman" w:cs="Times New Roman"/>
                  <w:sz w:val="24"/>
                </w:rPr>
                <w:t>,</w:t>
              </w:r>
              <w:r w:rsidR="0084754D" w:rsidRPr="0084754D">
                <w:rPr>
                  <w:rFonts w:ascii="Times New Roman" w:eastAsia="Times New Roman" w:hAnsi="Times New Roman" w:cs="Times New Roman"/>
                  <w:sz w:val="24"/>
                </w:rPr>
                <w:t xml:space="preserve"> from operating leased assets.</w:t>
              </w:r>
            </w:ins>
          </w:p>
          <w:p w14:paraId="11B36ACB" w14:textId="77777777" w:rsidR="00DA24A2" w:rsidRDefault="00DA24A2">
            <w:pPr>
              <w:rPr>
                <w:ins w:id="50" w:author="Author"/>
                <w:rFonts w:ascii="Times New Roman" w:eastAsia="Times New Roman" w:hAnsi="Times New Roman" w:cs="Times New Roman"/>
                <w:sz w:val="24"/>
              </w:rPr>
            </w:pPr>
          </w:p>
          <w:p w14:paraId="6F77792F" w14:textId="2A0E85C1" w:rsidR="00DA24A2" w:rsidRDefault="00DA24A2">
            <w:pPr>
              <w:rPr>
                <w:ins w:id="51" w:author="Author"/>
                <w:rFonts w:ascii="Times New Roman" w:hAnsi="Times New Roman"/>
                <w:sz w:val="24"/>
              </w:rPr>
            </w:pPr>
            <w:ins w:id="52" w:author="Author">
              <w:r>
                <w:rPr>
                  <w:rFonts w:ascii="Times New Roman" w:eastAsia="Times New Roman" w:hAnsi="Times New Roman" w:cs="Times New Roman"/>
                  <w:sz w:val="24"/>
                </w:rPr>
                <w:t xml:space="preserve">Losses of leased assets </w:t>
              </w:r>
              <w:r w:rsidR="00A930F4">
                <w:rPr>
                  <w:rFonts w:ascii="Times New Roman" w:eastAsia="Times New Roman" w:hAnsi="Times New Roman" w:cs="Times New Roman"/>
                  <w:sz w:val="24"/>
                </w:rPr>
                <w:t xml:space="preserve">correspond to </w:t>
              </w:r>
              <w:r w:rsidR="00A930F4" w:rsidRPr="00A930F4">
                <w:rPr>
                  <w:rFonts w:ascii="Times New Roman" w:eastAsia="Times New Roman" w:hAnsi="Times New Roman" w:cs="Times New Roman"/>
                  <w:sz w:val="24"/>
                </w:rPr>
                <w:t>the rest of other operating expenses (Other Operating Expenses) in accordance with Annex V, Part 2, Section 29.3, paragraph 316 of the EBA IT solutions, if they are related with operating leased assets.</w:t>
              </w:r>
              <w:r w:rsidR="00486834">
                <w:rPr>
                  <w:rFonts w:ascii="Times New Roman" w:eastAsia="Times New Roman" w:hAnsi="Times New Roman" w:cs="Times New Roman"/>
                  <w:sz w:val="24"/>
                </w:rPr>
                <w:t xml:space="preserve"> </w:t>
              </w:r>
              <w:r w:rsidR="00486834" w:rsidRPr="00486834">
                <w:rPr>
                  <w:rFonts w:ascii="Times New Roman" w:eastAsia="Times New Roman" w:hAnsi="Times New Roman" w:cs="Times New Roman"/>
                  <w:sz w:val="24"/>
                </w:rPr>
                <w:t xml:space="preserve">Those losses that are due to operational risk events shall not be </w:t>
              </w:r>
              <w:r w:rsidR="00486834">
                <w:rPr>
                  <w:rFonts w:ascii="Times New Roman" w:eastAsia="Times New Roman" w:hAnsi="Times New Roman" w:cs="Times New Roman"/>
                  <w:sz w:val="24"/>
                </w:rPr>
                <w:t>included</w:t>
              </w:r>
              <w:r w:rsidR="00486834" w:rsidRPr="00486834">
                <w:rPr>
                  <w:rFonts w:ascii="Times New Roman" w:eastAsia="Times New Roman" w:hAnsi="Times New Roman" w:cs="Times New Roman"/>
                  <w:sz w:val="24"/>
                </w:rPr>
                <w:t>. Instead</w:t>
              </w:r>
              <w:r w:rsidR="002E1AD8">
                <w:rPr>
                  <w:rFonts w:ascii="Times New Roman" w:eastAsia="Times New Roman" w:hAnsi="Times New Roman" w:cs="Times New Roman"/>
                  <w:sz w:val="24"/>
                </w:rPr>
                <w:t>,</w:t>
              </w:r>
              <w:r w:rsidR="00486834" w:rsidRPr="00486834">
                <w:rPr>
                  <w:rFonts w:ascii="Times New Roman" w:eastAsia="Times New Roman" w:hAnsi="Times New Roman" w:cs="Times New Roman"/>
                  <w:sz w:val="24"/>
                </w:rPr>
                <w:t xml:space="preserve"> they shall be </w:t>
              </w:r>
              <w:r w:rsidR="00441196">
                <w:rPr>
                  <w:rFonts w:ascii="Times New Roman" w:eastAsia="Times New Roman" w:hAnsi="Times New Roman" w:cs="Times New Roman"/>
                  <w:sz w:val="24"/>
                </w:rPr>
                <w:t>included</w:t>
              </w:r>
              <w:r w:rsidR="00486834" w:rsidRPr="00486834">
                <w:rPr>
                  <w:rFonts w:ascii="Times New Roman" w:eastAsia="Times New Roman" w:hAnsi="Times New Roman" w:cs="Times New Roman"/>
                  <w:sz w:val="24"/>
                </w:rPr>
                <w:t xml:space="preserve"> in the Services Component in accordance with Article 314(5) of Regulation (EU) No 575/2013. </w:t>
              </w:r>
              <w:r w:rsidR="00A930F4" w:rsidRPr="00A930F4">
                <w:rPr>
                  <w:rFonts w:ascii="Times New Roman" w:eastAsia="Times New Roman" w:hAnsi="Times New Roman" w:cs="Times New Roman"/>
                  <w:sz w:val="24"/>
                </w:rPr>
                <w:t xml:space="preserve">  </w:t>
              </w:r>
            </w:ins>
          </w:p>
          <w:p w14:paraId="0FA351B6" w14:textId="4BDB6574" w:rsidR="00D740B8" w:rsidRPr="008D71E9" w:rsidRDefault="00B84747">
            <w:pPr>
              <w:rPr>
                <w:rFonts w:ascii="Times New Roman" w:eastAsia="Times New Roman" w:hAnsi="Times New Roman" w:cs="Times New Roman"/>
                <w:sz w:val="24"/>
              </w:rPr>
            </w:pPr>
            <w:del w:id="53" w:author="Author">
              <w:r w:rsidRPr="008D71E9" w:rsidDel="00BA33C3">
                <w:rPr>
                  <w:rFonts w:ascii="Times New Roman" w:eastAsia="Times New Roman" w:hAnsi="Times New Roman" w:cs="Times New Roman"/>
                  <w:sz w:val="24"/>
                </w:rPr>
                <w:delText xml:space="preserve">  </w:delText>
              </w:r>
            </w:del>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sidRPr="00993058">
              <w:rPr>
                <w:rStyle w:val="InstructionsTabelleberschrift"/>
                <w:rFonts w:ascii="Times New Roman" w:eastAsia="Times New Roman" w:hAnsi="Times New Roman"/>
                <w:sz w:val="24"/>
                <w:u w:val="none"/>
              </w:rPr>
              <w:t>Total Assets/</w:t>
            </w:r>
            <w:r w:rsidR="00D740B8" w:rsidRPr="00993058">
              <w:rPr>
                <w:rStyle w:val="InstructionsTabelleberschrift"/>
                <w:rFonts w:ascii="Times New Roman" w:eastAsia="Times New Roman" w:hAnsi="Times New Roman"/>
                <w:sz w:val="24"/>
                <w:u w:val="none"/>
              </w:rPr>
              <w:t>Asset component</w:t>
            </w:r>
            <w:r w:rsidR="00D740B8" w:rsidRPr="008D71E9">
              <w:rPr>
                <w:rStyle w:val="InstructionsTabelleberschrift"/>
                <w:rFonts w:ascii="Times New Roman" w:eastAsia="Times New Roman" w:hAnsi="Times New Roman"/>
                <w:sz w:val="24"/>
                <w:u w:val="none"/>
              </w:rPr>
              <w:t xml:space="preserve"> </w:t>
            </w:r>
          </w:p>
          <w:p w14:paraId="15501679" w14:textId="5BCDFDC6" w:rsidR="00D740B8" w:rsidRPr="008D71E9" w:rsidRDefault="00B76736">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Under column d), t</w:t>
            </w:r>
            <w:r w:rsidR="00D740B8" w:rsidRPr="008D71E9">
              <w:rPr>
                <w:rFonts w:ascii="Times New Roman" w:eastAsia="Times New Roman" w:hAnsi="Times New Roman" w:cs="Times New Roman"/>
                <w:sz w:val="24"/>
              </w:rPr>
              <w:t>h</w:t>
            </w:r>
            <w:r w:rsidR="005E7C4C" w:rsidRPr="008D71E9">
              <w:rPr>
                <w:rFonts w:ascii="Times New Roman" w:eastAsia="Times New Roman" w:hAnsi="Times New Roman" w:cs="Times New Roman"/>
                <w:sz w:val="24"/>
              </w:rPr>
              <w:t>e</w:t>
            </w:r>
            <w:r w:rsidR="00D740B8" w:rsidRPr="008D71E9">
              <w:rPr>
                <w:rFonts w:ascii="Times New Roman" w:eastAsia="Times New Roman" w:hAnsi="Times New Roman" w:cs="Times New Roman"/>
                <w:sz w:val="24"/>
              </w:rPr>
              <w:t xml:space="preserve"> asset component as calculated in accordance with Article 314(2) of Regulation (EU) No 575/2013</w:t>
            </w:r>
            <w:r w:rsidR="005E7C4C" w:rsidRPr="008D71E9">
              <w:rPr>
                <w:rFonts w:ascii="Times New Roman" w:eastAsia="Times New Roman" w:hAnsi="Times New Roman" w:cs="Times New Roman"/>
                <w:sz w:val="24"/>
              </w:rPr>
              <w:t xml:space="preserve">. </w:t>
            </w:r>
          </w:p>
          <w:p w14:paraId="65FF56C9" w14:textId="57B72577" w:rsidR="004E3E86" w:rsidRPr="008D71E9" w:rsidRDefault="003E3201" w:rsidP="00373F9D">
            <w:pPr>
              <w:rPr>
                <w:rFonts w:ascii="Times New Roman" w:hAnsi="Times New Roman"/>
                <w:sz w:val="24"/>
              </w:rPr>
            </w:pPr>
            <w:r w:rsidRPr="008D71E9">
              <w:rPr>
                <w:rFonts w:ascii="Times New Roman" w:hAnsi="Times New Roman"/>
                <w:sz w:val="24"/>
              </w:rPr>
              <w:t>Under the other columns, t</w:t>
            </w:r>
            <w:r w:rsidR="00BC1F18" w:rsidRPr="008D71E9">
              <w:rPr>
                <w:rFonts w:ascii="Times New Roman" w:hAnsi="Times New Roman"/>
                <w:sz w:val="24"/>
              </w:rPr>
              <w:t>he total assets shall correspond to the sum of the gross carrying amount of cash balances at central banks and other demand deposits, debt securities, loans and advances as well as the carrying amount of derivatives</w:t>
            </w:r>
            <w:r w:rsidR="00B0524B" w:rsidRPr="008D71E9">
              <w:rPr>
                <w:rFonts w:ascii="Times New Roman" w:hAnsi="Times New Roman"/>
                <w:sz w:val="24"/>
              </w:rPr>
              <w:t xml:space="preserve"> (trading and economic hedges and hedge accounting)</w:t>
            </w:r>
            <w:r w:rsidR="00BC1F18" w:rsidRPr="008D71E9">
              <w:rPr>
                <w:rFonts w:ascii="Times New Roman" w:hAnsi="Times New Roman"/>
                <w:sz w:val="24"/>
              </w:rPr>
              <w:t xml:space="preserve"> and assets subject to leases</w:t>
            </w:r>
            <w:r w:rsidR="006E3051" w:rsidRPr="008D71E9">
              <w:rPr>
                <w:rFonts w:ascii="Times New Roman" w:hAnsi="Times New Roman"/>
                <w:sz w:val="24"/>
              </w:rPr>
              <w:t xml:space="preserve"> (tangible and intangible assets).</w:t>
            </w:r>
            <w:r w:rsidR="000664FC" w:rsidRPr="008D71E9">
              <w:rPr>
                <w:rFonts w:ascii="Times New Roman" w:hAnsi="Times New Roman"/>
                <w:sz w:val="24"/>
              </w:rPr>
              <w:t xml:space="preserve"> The</w:t>
            </w:r>
            <w:r w:rsidR="00BA3968" w:rsidRPr="008D71E9">
              <w:rPr>
                <w:rFonts w:ascii="Times New Roman" w:hAnsi="Times New Roman"/>
                <w:sz w:val="24"/>
              </w:rPr>
              <w:t>se</w:t>
            </w:r>
            <w:r w:rsidR="000664FC" w:rsidRPr="008D71E9">
              <w:rPr>
                <w:rFonts w:ascii="Times New Roman" w:hAnsi="Times New Roman"/>
                <w:sz w:val="24"/>
              </w:rPr>
              <w:t xml:space="preserve"> items shall refer to Annex V</w:t>
            </w:r>
            <w:r w:rsidR="00823C1A" w:rsidRPr="008D71E9">
              <w:rPr>
                <w:rFonts w:ascii="Times New Roman" w:hAnsi="Times New Roman"/>
                <w:sz w:val="24"/>
              </w:rPr>
              <w:t xml:space="preserve"> of the </w:t>
            </w:r>
            <w:ins w:id="54" w:author="Author">
              <w:r w:rsidR="008B66B5" w:rsidRPr="00A930F4">
                <w:rPr>
                  <w:rFonts w:ascii="Times New Roman" w:eastAsia="Times New Roman" w:hAnsi="Times New Roman" w:cs="Times New Roman"/>
                  <w:sz w:val="24"/>
                </w:rPr>
                <w:t>EBA IT solutions</w:t>
              </w:r>
            </w:ins>
            <w:del w:id="55" w:author="Author">
              <w:r w:rsidR="00823C1A" w:rsidRPr="008D71E9" w:rsidDel="008B66B5">
                <w:rPr>
                  <w:rFonts w:ascii="Times New Roman" w:hAnsi="Times New Roman"/>
                  <w:sz w:val="24"/>
                </w:rPr>
                <w:delText>Commission Implementing Regulation (EU) 2021/451</w:delText>
              </w:r>
              <w:r w:rsidR="00B84747" w:rsidRPr="008D71E9" w:rsidDel="00D87B9A">
                <w:rPr>
                  <w:rFonts w:ascii="Times New Roman" w:hAnsi="Times New Roman"/>
                  <w:sz w:val="24"/>
                </w:rPr>
                <w:delText xml:space="preserve"> </w:delText>
              </w:r>
              <w:r w:rsidR="00B84747" w:rsidRPr="008D71E9" w:rsidDel="00D87B9A">
                <w:rPr>
                  <w:rFonts w:ascii="Times New Roman" w:hAnsi="Times New Roman" w:cs="Times New Roman"/>
                  <w:sz w:val="24"/>
                </w:rPr>
                <w:delText>including, where applicable, the amounts calculated in accordance with Article 314(3) of Regulation (EU) No 575/2013</w:delText>
              </w:r>
            </w:del>
            <w:r w:rsidR="00B84747" w:rsidRPr="008D71E9">
              <w:rPr>
                <w:rFonts w:ascii="Times New Roman" w:eastAsia="Times New Roman" w:hAnsi="Times New Roman" w:cs="Times New Roman"/>
                <w:sz w:val="24"/>
              </w:rPr>
              <w:t xml:space="preserve">.  </w:t>
            </w:r>
            <w:r w:rsidR="00823C1A" w:rsidRPr="008D71E9">
              <w:rPr>
                <w:rFonts w:ascii="Times New Roman" w:hAnsi="Times New Roman"/>
                <w:sz w:val="24"/>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Dividend income/</w:t>
            </w:r>
            <w:r w:rsidR="00D740B8" w:rsidRPr="008D71E9">
              <w:rPr>
                <w:rStyle w:val="InstructionsTabelleberschrift"/>
                <w:rFonts w:ascii="Times New Roman" w:eastAsia="Times New Roman" w:hAnsi="Times New Roman"/>
                <w:sz w:val="24"/>
                <w:u w:val="none"/>
              </w:rPr>
              <w:t xml:space="preserve">Dividend </w:t>
            </w:r>
            <w:r w:rsidR="007146FC" w:rsidRPr="008D71E9">
              <w:rPr>
                <w:rStyle w:val="InstructionsTabelleberschrift"/>
                <w:rFonts w:ascii="Times New Roman" w:eastAsia="Times New Roman" w:hAnsi="Times New Roman"/>
                <w:sz w:val="24"/>
                <w:u w:val="none"/>
              </w:rPr>
              <w:t>component</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Under column d), t</w:t>
            </w:r>
            <w:r w:rsidR="00D740B8" w:rsidRPr="008D71E9">
              <w:rPr>
                <w:rFonts w:ascii="Times New Roman" w:eastAsia="Times New Roman" w:hAnsi="Times New Roman" w:cs="Times New Roman"/>
                <w:sz w:val="24"/>
              </w:rPr>
              <w:t xml:space="preserve">he dividend </w:t>
            </w:r>
            <w:r w:rsidR="00860C4A" w:rsidRPr="008D71E9">
              <w:rPr>
                <w:rFonts w:ascii="Times New Roman" w:eastAsia="Times New Roman" w:hAnsi="Times New Roman" w:cs="Times New Roman"/>
                <w:sz w:val="24"/>
              </w:rPr>
              <w:t>component</w:t>
            </w:r>
            <w:r w:rsidR="00D740B8" w:rsidRPr="008D71E9">
              <w:rPr>
                <w:rFonts w:ascii="Times New Roman" w:eastAsia="Times New Roman" w:hAnsi="Times New Roman" w:cs="Times New Roman"/>
                <w:sz w:val="24"/>
              </w:rPr>
              <w:t xml:space="preserve"> </w:t>
            </w:r>
            <w:r w:rsidR="00860C4A" w:rsidRPr="008D71E9">
              <w:rPr>
                <w:rFonts w:ascii="Times New Roman" w:eastAsia="Times New Roman" w:hAnsi="Times New Roman" w:cs="Times New Roman"/>
                <w:sz w:val="24"/>
              </w:rPr>
              <w:t xml:space="preserve">as calculated in accordance with Article 314(2) of Regulation (EU) No 575/2013. </w:t>
            </w:r>
          </w:p>
          <w:p w14:paraId="3F4B342E" w14:textId="194E8F77" w:rsidR="004E3E86" w:rsidRPr="008D71E9" w:rsidRDefault="004E3E86" w:rsidP="004E3E86">
            <w:pPr>
              <w:rPr>
                <w:rFonts w:ascii="Times New Roman" w:hAnsi="Times New Roman"/>
                <w:sz w:val="24"/>
              </w:rPr>
            </w:pPr>
            <w:r w:rsidRPr="008D71E9">
              <w:rPr>
                <w:rFonts w:ascii="Times New Roman" w:hAnsi="Times New Roman"/>
                <w:sz w:val="24"/>
              </w:rPr>
              <w:t>Institutions shall report dividend income in accordance with Annex V</w:t>
            </w:r>
            <w:ins w:id="56" w:author="Author">
              <w:r w:rsidR="00390ACF" w:rsidRPr="00390ACF">
                <w:rPr>
                  <w:rFonts w:ascii="Times New Roman" w:hAnsi="Times New Roman"/>
                  <w:sz w:val="24"/>
                </w:rPr>
                <w:t>, Part 2, paragraphs 40 to 42</w:t>
              </w:r>
            </w:ins>
            <w:r w:rsidR="00B14961" w:rsidRPr="008D71E9">
              <w:rPr>
                <w:rFonts w:ascii="Times New Roman" w:hAnsi="Times New Roman"/>
                <w:sz w:val="24"/>
              </w:rPr>
              <w:t xml:space="preserve"> </w:t>
            </w:r>
            <w:r w:rsidRPr="008D71E9">
              <w:rPr>
                <w:rFonts w:ascii="Times New Roman" w:hAnsi="Times New Roman"/>
                <w:sz w:val="24"/>
              </w:rPr>
              <w:t xml:space="preserve">of the </w:t>
            </w:r>
            <w:ins w:id="57" w:author="Author">
              <w:r w:rsidR="00E619E8" w:rsidRPr="00A930F4">
                <w:rPr>
                  <w:rFonts w:ascii="Times New Roman" w:eastAsia="Times New Roman" w:hAnsi="Times New Roman" w:cs="Times New Roman"/>
                  <w:sz w:val="24"/>
                </w:rPr>
                <w:t>EBA IT solutions</w:t>
              </w:r>
            </w:ins>
            <w:del w:id="58" w:author="Author">
              <w:r w:rsidRPr="008D71E9" w:rsidDel="00E619E8">
                <w:rPr>
                  <w:rFonts w:ascii="Times New Roman" w:hAnsi="Times New Roman"/>
                  <w:sz w:val="24"/>
                </w:rPr>
                <w:delText>Commission Implementing Regulation (EU) 2021/451</w:delText>
              </w:r>
              <w:r w:rsidR="00B84747" w:rsidRPr="008D71E9" w:rsidDel="00D87B9A">
                <w:rPr>
                  <w:rFonts w:ascii="Times New Roman" w:hAnsi="Times New Roman"/>
                  <w:sz w:val="24"/>
                </w:rPr>
                <w:delText xml:space="preserve"> </w:delText>
              </w:r>
              <w:r w:rsidR="00B84747" w:rsidRPr="008D71E9" w:rsidDel="00D87B9A">
                <w:rPr>
                  <w:rFonts w:ascii="Times New Roman" w:hAnsi="Times New Roman" w:cs="Times New Roman"/>
                  <w:sz w:val="24"/>
                </w:rPr>
                <w:delText>including, where applicable, the amounts calculated in accordance with Article 314(3) of Regulation (EU) No 575/2013</w:delText>
              </w:r>
            </w:del>
            <w:r w:rsidR="00B84747" w:rsidRPr="008D71E9">
              <w:rPr>
                <w:rFonts w:ascii="Times New Roman" w:eastAsia="Times New Roman" w:hAnsi="Times New Roman" w:cs="Times New Roman"/>
                <w:sz w:val="24"/>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Service Component (SC) </w:t>
            </w:r>
          </w:p>
          <w:p w14:paraId="2D48B659" w14:textId="77777777" w:rsidR="00080F37" w:rsidRDefault="005E7C4C" w:rsidP="003826D3">
            <w:pPr>
              <w:spacing w:before="60" w:after="120"/>
              <w:jc w:val="both"/>
              <w:rPr>
                <w:ins w:id="59" w:author="Author"/>
                <w:rFonts w:ascii="Times New Roman" w:eastAsia="Times New Roman" w:hAnsi="Times New Roman" w:cs="Times New Roman"/>
                <w:sz w:val="24"/>
              </w:rPr>
            </w:pPr>
            <w:r w:rsidRPr="008D71E9">
              <w:rPr>
                <w:rFonts w:ascii="Times New Roman" w:eastAsia="Times New Roman" w:hAnsi="Times New Roman" w:cs="Times New Roman"/>
                <w:sz w:val="24"/>
              </w:rPr>
              <w:t>The</w:t>
            </w:r>
            <w:r w:rsidR="003826D3" w:rsidRPr="008D71E9">
              <w:rPr>
                <w:rFonts w:ascii="Times New Roman" w:eastAsia="Times New Roman" w:hAnsi="Times New Roman" w:cs="Times New Roman"/>
                <w:sz w:val="24"/>
              </w:rPr>
              <w:t xml:space="preserve"> Service Component (SC) calculated in accordance with Article 314(</w:t>
            </w:r>
            <w:r w:rsidR="00675FB5" w:rsidRPr="008D71E9">
              <w:rPr>
                <w:rFonts w:ascii="Times New Roman" w:eastAsia="Times New Roman" w:hAnsi="Times New Roman" w:cs="Times New Roman"/>
                <w:sz w:val="24"/>
              </w:rPr>
              <w:t>5</w:t>
            </w:r>
            <w:r w:rsidR="003826D3" w:rsidRPr="008D71E9">
              <w:rPr>
                <w:rFonts w:ascii="Times New Roman" w:eastAsia="Times New Roman" w:hAnsi="Times New Roman" w:cs="Times New Roman"/>
                <w:sz w:val="24"/>
              </w:rPr>
              <w:t xml:space="preserve">) of Regulation (EU) No 575/2013. </w:t>
            </w:r>
          </w:p>
          <w:p w14:paraId="2EFCFDAF" w14:textId="3F07E77F" w:rsidR="003826D3" w:rsidRPr="008D71E9" w:rsidRDefault="0094124B" w:rsidP="003826D3">
            <w:pPr>
              <w:spacing w:before="6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lastRenderedPageBreak/>
              <w:t>Where an institution is subject to the derogation referred to in Article 314(</w:t>
            </w:r>
            <w:r w:rsidR="009B1F6C" w:rsidRPr="008D71E9">
              <w:rPr>
                <w:rFonts w:ascii="Times New Roman" w:eastAsia="Times New Roman" w:hAnsi="Times New Roman" w:cs="Times New Roman"/>
                <w:sz w:val="24"/>
              </w:rPr>
              <w:t>4</w:t>
            </w:r>
            <w:r w:rsidRPr="008D71E9">
              <w:rPr>
                <w:rFonts w:ascii="Times New Roman" w:eastAsia="Times New Roman" w:hAnsi="Times New Roman" w:cs="Times New Roman"/>
                <w:sz w:val="24"/>
              </w:rPr>
              <w:t>) of Regulation (EU) No 575/2013, the institution shall not include any figures from retail</w:t>
            </w:r>
            <w:r w:rsidR="00D656A5" w:rsidRPr="008D71E9">
              <w:rPr>
                <w:rFonts w:ascii="Times New Roman" w:eastAsia="Times New Roman" w:hAnsi="Times New Roman" w:cs="Times New Roman"/>
                <w:sz w:val="24"/>
              </w:rPr>
              <w:t xml:space="preserve"> banking</w:t>
            </w:r>
            <w:r w:rsidRPr="008D71E9">
              <w:rPr>
                <w:rFonts w:ascii="Times New Roman" w:eastAsia="Times New Roman" w:hAnsi="Times New Roman" w:cs="Times New Roman"/>
                <w:sz w:val="24"/>
              </w:rPr>
              <w:t xml:space="preserve"> and commercial</w:t>
            </w:r>
            <w:r w:rsidR="00D656A5" w:rsidRPr="008D71E9">
              <w:rPr>
                <w:rFonts w:ascii="Times New Roman" w:eastAsia="Times New Roman" w:hAnsi="Times New Roman" w:cs="Times New Roman"/>
                <w:sz w:val="24"/>
              </w:rPr>
              <w:t xml:space="preserve"> banking</w:t>
            </w:r>
            <w:r w:rsidRPr="008D71E9">
              <w:rPr>
                <w:rFonts w:ascii="Times New Roman" w:eastAsia="Times New Roman" w:hAnsi="Times New Roman" w:cs="Times New Roman"/>
                <w:sz w:val="24"/>
              </w:rPr>
              <w:t xml:space="preserve"> business lines</w:t>
            </w:r>
            <w:r w:rsidR="00D656A5" w:rsidRPr="008D71E9">
              <w:rPr>
                <w:rFonts w:ascii="Times New Roman" w:eastAsia="Times New Roman" w:hAnsi="Times New Roman" w:cs="Times New Roman"/>
                <w:sz w:val="24"/>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Fee and commission income</w:t>
            </w:r>
          </w:p>
          <w:p w14:paraId="1394D6AF" w14:textId="77777777" w:rsidR="003826D3" w:rsidRDefault="009816D6" w:rsidP="003826D3">
            <w:pPr>
              <w:spacing w:before="60" w:after="120"/>
              <w:jc w:val="both"/>
              <w:rPr>
                <w:ins w:id="60" w:author="Author"/>
                <w:rFonts w:ascii="Times New Roman" w:eastAsia="Times New Roman" w:hAnsi="Times New Roman" w:cs="Times New Roman"/>
                <w:sz w:val="24"/>
              </w:rPr>
            </w:pPr>
            <w:r w:rsidRPr="008D71E9">
              <w:rPr>
                <w:rFonts w:ascii="Times New Roman" w:eastAsia="Times New Roman" w:hAnsi="Times New Roman" w:cs="Times New Roman"/>
                <w:sz w:val="24"/>
              </w:rPr>
              <w:t>Fee and commission income</w:t>
            </w:r>
            <w:r w:rsidR="00DE3384" w:rsidRPr="008D71E9">
              <w:rPr>
                <w:rFonts w:ascii="Times New Roman" w:eastAsia="Times New Roman" w:hAnsi="Times New Roman" w:cs="Times New Roman"/>
                <w:sz w:val="24"/>
              </w:rPr>
              <w:t xml:space="preserve"> referred to in Annex V</w:t>
            </w:r>
            <w:ins w:id="61" w:author="Author">
              <w:r w:rsidR="00F03DD7" w:rsidRPr="00F03DD7">
                <w:rPr>
                  <w:rFonts w:ascii="Times New Roman" w:eastAsia="Times New Roman" w:hAnsi="Times New Roman" w:cs="Times New Roman"/>
                  <w:sz w:val="24"/>
                </w:rPr>
                <w:t>, Part 2, paragraphs 281 to 284</w:t>
              </w:r>
            </w:ins>
            <w:r w:rsidR="00DE3384" w:rsidRPr="008D71E9">
              <w:rPr>
                <w:rFonts w:ascii="Times New Roman" w:eastAsia="Times New Roman" w:hAnsi="Times New Roman" w:cs="Times New Roman"/>
                <w:sz w:val="24"/>
              </w:rPr>
              <w:t xml:space="preserve"> of </w:t>
            </w:r>
            <w:r w:rsidR="00B77DC7" w:rsidRPr="008D71E9">
              <w:rPr>
                <w:rFonts w:ascii="Times New Roman" w:eastAsia="Times New Roman" w:hAnsi="Times New Roman" w:cs="Times New Roman"/>
                <w:sz w:val="24"/>
              </w:rPr>
              <w:t xml:space="preserve">the </w:t>
            </w:r>
            <w:ins w:id="62" w:author="Author">
              <w:r w:rsidR="00F1153B" w:rsidRPr="00A930F4">
                <w:rPr>
                  <w:rFonts w:ascii="Times New Roman" w:eastAsia="Times New Roman" w:hAnsi="Times New Roman" w:cs="Times New Roman"/>
                  <w:sz w:val="24"/>
                </w:rPr>
                <w:t>EBA IT solutions</w:t>
              </w:r>
            </w:ins>
            <w:del w:id="63" w:author="Author">
              <w:r w:rsidR="00B77DC7" w:rsidRPr="008D71E9" w:rsidDel="00F1153B">
                <w:rPr>
                  <w:rFonts w:ascii="Times New Roman" w:eastAsia="Times New Roman" w:hAnsi="Times New Roman" w:cs="Times New Roman"/>
                  <w:sz w:val="24"/>
                </w:rPr>
                <w:delText xml:space="preserve">Commission </w:delText>
              </w:r>
              <w:r w:rsidR="00DE3384" w:rsidRPr="008D71E9" w:rsidDel="00F1153B">
                <w:rPr>
                  <w:rFonts w:ascii="Times New Roman" w:eastAsia="Times New Roman" w:hAnsi="Times New Roman" w:cs="Times New Roman"/>
                  <w:sz w:val="24"/>
                </w:rPr>
                <w:delText>Implementing Regulation (EU) 2021/451</w:delText>
              </w:r>
            </w:del>
            <w:r w:rsidR="00DE3384" w:rsidRPr="008D71E9">
              <w:rPr>
                <w:rFonts w:ascii="Times New Roman" w:eastAsia="Times New Roman" w:hAnsi="Times New Roman" w:cs="Times New Roman"/>
                <w:sz w:val="24"/>
              </w:rPr>
              <w:t xml:space="preserve"> and</w:t>
            </w:r>
            <w:r w:rsidRPr="008D71E9">
              <w:rPr>
                <w:rFonts w:ascii="Times New Roman" w:eastAsia="Times New Roman" w:hAnsi="Times New Roman" w:cs="Times New Roman"/>
                <w:sz w:val="24"/>
              </w:rPr>
              <w:t xml:space="preserve"> calculated in accordance with Article 314(</w:t>
            </w:r>
            <w:r w:rsidR="00F13925" w:rsidRPr="008D71E9">
              <w:rPr>
                <w:rFonts w:ascii="Times New Roman" w:eastAsia="Times New Roman" w:hAnsi="Times New Roman" w:cs="Times New Roman"/>
                <w:sz w:val="24"/>
              </w:rPr>
              <w:t>5</w:t>
            </w:r>
            <w:r w:rsidRPr="008D71E9">
              <w:rPr>
                <w:rFonts w:ascii="Times New Roman" w:eastAsia="Times New Roman" w:hAnsi="Times New Roman" w:cs="Times New Roman"/>
                <w:sz w:val="24"/>
              </w:rPr>
              <w:t>) of Regulation (EU) No 575/2013.</w:t>
            </w:r>
          </w:p>
          <w:p w14:paraId="0EA5E8EE" w14:textId="07382D3A" w:rsidR="008D318E" w:rsidRDefault="008D318E" w:rsidP="003826D3">
            <w:pPr>
              <w:spacing w:before="60" w:after="120"/>
              <w:jc w:val="both"/>
              <w:rPr>
                <w:ins w:id="64" w:author="Author"/>
                <w:rFonts w:ascii="Times New Roman" w:eastAsia="Times New Roman" w:hAnsi="Times New Roman" w:cs="Times New Roman"/>
                <w:sz w:val="24"/>
              </w:rPr>
            </w:pPr>
            <w:ins w:id="65" w:author="Author">
              <w:r w:rsidRPr="008D318E">
                <w:rPr>
                  <w:rFonts w:ascii="Times New Roman" w:eastAsia="Times New Roman" w:hAnsi="Times New Roman" w:cs="Times New Roman"/>
                  <w:sz w:val="24"/>
                </w:rPr>
                <w:t xml:space="preserve">Income from ancillary activities, such as IT activities necessary to execute a </w:t>
              </w:r>
              <w:r w:rsidR="00C86A07">
                <w:rPr>
                  <w:rFonts w:ascii="Times New Roman" w:eastAsia="Times New Roman" w:hAnsi="Times New Roman" w:cs="Times New Roman"/>
                  <w:sz w:val="24"/>
                </w:rPr>
                <w:t>financial</w:t>
              </w:r>
              <w:r w:rsidRPr="008D318E">
                <w:rPr>
                  <w:rFonts w:ascii="Times New Roman" w:eastAsia="Times New Roman" w:hAnsi="Times New Roman" w:cs="Times New Roman"/>
                  <w:sz w:val="24"/>
                </w:rPr>
                <w:t xml:space="preserve"> service, should also be included in this item, in line with Article 7 of the RTS to be developed under Article 314(9) of Regulation (EU) 575/2013.</w:t>
              </w:r>
            </w:ins>
          </w:p>
          <w:p w14:paraId="388F841F" w14:textId="1B0267DB" w:rsidR="00D91B18" w:rsidRPr="00892D51" w:rsidRDefault="007D3710" w:rsidP="003826D3">
            <w:pPr>
              <w:spacing w:before="60" w:after="120"/>
              <w:jc w:val="both"/>
              <w:rPr>
                <w:rStyle w:val="InstructionsTabelleberschrift"/>
                <w:rFonts w:ascii="Times New Roman" w:eastAsia="Times New Roman" w:hAnsi="Times New Roman"/>
                <w:b w:val="0"/>
                <w:bCs w:val="0"/>
                <w:sz w:val="24"/>
                <w:u w:val="none"/>
              </w:rPr>
            </w:pPr>
            <w:ins w:id="66" w:author="Author">
              <w:r w:rsidRPr="00892D51">
                <w:rPr>
                  <w:rStyle w:val="InstructionsTabelleberschrift"/>
                  <w:rFonts w:ascii="Times New Roman" w:eastAsia="Times New Roman" w:hAnsi="Times New Roman"/>
                  <w:b w:val="0"/>
                  <w:bCs w:val="0"/>
                  <w:sz w:val="24"/>
                  <w:u w:val="none"/>
                </w:rPr>
                <w:t xml:space="preserve">The part of fee and commission income received from institutions that are members of the same institutional protection scheme, in accordance with Article 314(5) of Regulation (EU) No 575/2013, shall </w:t>
              </w:r>
              <w:r w:rsidR="00C0725A" w:rsidRPr="00892D51">
                <w:rPr>
                  <w:rStyle w:val="InstructionsTabelleberschrift"/>
                  <w:rFonts w:ascii="Times New Roman" w:eastAsia="Times New Roman" w:hAnsi="Times New Roman"/>
                  <w:b w:val="0"/>
                  <w:bCs w:val="0"/>
                  <w:sz w:val="24"/>
                  <w:u w:val="none"/>
                </w:rPr>
                <w:t>be excluded</w:t>
              </w:r>
              <w:r w:rsidR="00ED4E93" w:rsidRPr="00892D51">
                <w:rPr>
                  <w:rStyle w:val="InstructionsTabelleberschrift"/>
                  <w:rFonts w:ascii="Times New Roman" w:eastAsia="Times New Roman" w:hAnsi="Times New Roman"/>
                  <w:b w:val="0"/>
                  <w:bCs w:val="0"/>
                  <w:sz w:val="24"/>
                  <w:u w:val="none"/>
                </w:rPr>
                <w:t>.</w:t>
              </w:r>
            </w:ins>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5A4319DA"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Fee and commission expense</w:t>
            </w:r>
          </w:p>
          <w:p w14:paraId="241530E4" w14:textId="336FBC6B" w:rsidR="003826D3" w:rsidRPr="00126683" w:rsidRDefault="009816D6" w:rsidP="003826D3">
            <w:pPr>
              <w:spacing w:before="60" w:after="120"/>
              <w:jc w:val="both"/>
              <w:rPr>
                <w:ins w:id="67" w:author="Author"/>
                <w:rFonts w:ascii="Times New Roman" w:eastAsia="Times New Roman" w:hAnsi="Times New Roman" w:cs="Times New Roman"/>
                <w:sz w:val="24"/>
              </w:rPr>
            </w:pPr>
            <w:r w:rsidRPr="008D71E9">
              <w:rPr>
                <w:rFonts w:ascii="Times New Roman" w:eastAsia="Times New Roman" w:hAnsi="Times New Roman" w:cs="Times New Roman"/>
                <w:sz w:val="24"/>
              </w:rPr>
              <w:t>Fee and commission expense</w:t>
            </w:r>
            <w:r w:rsidR="00DE3384" w:rsidRPr="008D71E9">
              <w:rPr>
                <w:rFonts w:ascii="Times New Roman" w:eastAsia="Times New Roman" w:hAnsi="Times New Roman" w:cs="Times New Roman"/>
                <w:sz w:val="24"/>
              </w:rPr>
              <w:t xml:space="preserve"> </w:t>
            </w:r>
            <w:del w:id="68" w:author="Author">
              <w:r w:rsidR="00DE3384" w:rsidRPr="008D71E9" w:rsidDel="008F4F1F">
                <w:rPr>
                  <w:rFonts w:ascii="Times New Roman" w:eastAsia="Times New Roman" w:hAnsi="Times New Roman" w:cs="Times New Roman"/>
                  <w:sz w:val="24"/>
                </w:rPr>
                <w:delText>referr</w:delText>
              </w:r>
            </w:del>
            <w:ins w:id="69" w:author="Author">
              <w:r w:rsidR="00DE7959">
                <w:rPr>
                  <w:rFonts w:ascii="Times New Roman" w:eastAsia="Times New Roman" w:hAnsi="Times New Roman" w:cs="Times New Roman"/>
                  <w:sz w:val="24"/>
                </w:rPr>
                <w:t xml:space="preserve"> in accordance with</w:t>
              </w:r>
              <w:r w:rsidR="008F4F1F">
                <w:rPr>
                  <w:rFonts w:ascii="Times New Roman" w:eastAsia="Times New Roman" w:hAnsi="Times New Roman" w:cs="Times New Roman"/>
                  <w:sz w:val="24"/>
                </w:rPr>
                <w:t xml:space="preserve"> </w:t>
              </w:r>
            </w:ins>
            <w:del w:id="70" w:author="Author">
              <w:r w:rsidR="00DE3384" w:rsidRPr="008D71E9" w:rsidDel="008F4F1F">
                <w:rPr>
                  <w:rFonts w:ascii="Times New Roman" w:eastAsia="Times New Roman" w:hAnsi="Times New Roman" w:cs="Times New Roman"/>
                  <w:sz w:val="24"/>
                </w:rPr>
                <w:delText>ed</w:delText>
              </w:r>
              <w:r w:rsidR="00DE3384" w:rsidRPr="008D71E9" w:rsidDel="00DE7959">
                <w:rPr>
                  <w:rFonts w:ascii="Times New Roman" w:eastAsia="Times New Roman" w:hAnsi="Times New Roman" w:cs="Times New Roman"/>
                  <w:sz w:val="24"/>
                </w:rPr>
                <w:delText xml:space="preserve"> to in </w:delText>
              </w:r>
            </w:del>
            <w:r w:rsidR="00DE3384" w:rsidRPr="008D71E9">
              <w:rPr>
                <w:rFonts w:ascii="Times New Roman" w:eastAsia="Times New Roman" w:hAnsi="Times New Roman" w:cs="Times New Roman"/>
                <w:sz w:val="24"/>
              </w:rPr>
              <w:t>Annex V</w:t>
            </w:r>
            <w:ins w:id="71" w:author="Author">
              <w:r w:rsidR="006E1C89" w:rsidRPr="006E1C89">
                <w:rPr>
                  <w:rFonts w:ascii="Times New Roman" w:eastAsia="Times New Roman" w:hAnsi="Times New Roman" w:cs="Times New Roman"/>
                  <w:sz w:val="24"/>
                </w:rPr>
                <w:t>, Part 2, paragraphs 281 to 284</w:t>
              </w:r>
            </w:ins>
            <w:r w:rsidR="00DE3384" w:rsidRPr="008D71E9">
              <w:rPr>
                <w:rFonts w:ascii="Times New Roman" w:eastAsia="Times New Roman" w:hAnsi="Times New Roman" w:cs="Times New Roman"/>
                <w:sz w:val="24"/>
              </w:rPr>
              <w:t xml:space="preserve"> of</w:t>
            </w:r>
            <w:r w:rsidR="00B77DC7" w:rsidRPr="008D71E9">
              <w:rPr>
                <w:rFonts w:ascii="Times New Roman" w:eastAsia="Times New Roman" w:hAnsi="Times New Roman" w:cs="Times New Roman"/>
                <w:sz w:val="24"/>
              </w:rPr>
              <w:t xml:space="preserve"> the </w:t>
            </w:r>
            <w:ins w:id="72" w:author="Author">
              <w:r w:rsidR="00ED4E93" w:rsidRPr="00A930F4">
                <w:rPr>
                  <w:rFonts w:ascii="Times New Roman" w:eastAsia="Times New Roman" w:hAnsi="Times New Roman" w:cs="Times New Roman"/>
                  <w:sz w:val="24"/>
                </w:rPr>
                <w:t>EBA IT solutions</w:t>
              </w:r>
            </w:ins>
            <w:del w:id="73" w:author="Author">
              <w:r w:rsidR="00B77DC7" w:rsidRPr="008D71E9" w:rsidDel="00ED4E93">
                <w:rPr>
                  <w:rFonts w:ascii="Times New Roman" w:eastAsia="Times New Roman" w:hAnsi="Times New Roman" w:cs="Times New Roman"/>
                  <w:sz w:val="24"/>
                </w:rPr>
                <w:delText>Commission</w:delText>
              </w:r>
              <w:r w:rsidR="00DE3384" w:rsidRPr="008D71E9" w:rsidDel="00ED4E93">
                <w:rPr>
                  <w:rFonts w:ascii="Times New Roman" w:eastAsia="Times New Roman" w:hAnsi="Times New Roman" w:cs="Times New Roman"/>
                  <w:sz w:val="24"/>
                </w:rPr>
                <w:delText xml:space="preserve"> Implementing Regulation (EU) 2021/451</w:delText>
              </w:r>
            </w:del>
            <w:r w:rsidR="00DE3384" w:rsidRPr="008D71E9">
              <w:rPr>
                <w:rFonts w:ascii="Times New Roman" w:eastAsia="Times New Roman" w:hAnsi="Times New Roman" w:cs="Times New Roman"/>
                <w:sz w:val="24"/>
              </w:rPr>
              <w:t xml:space="preserve"> and</w:t>
            </w:r>
            <w:r w:rsidRPr="008D71E9">
              <w:rPr>
                <w:rFonts w:ascii="Times New Roman" w:eastAsia="Times New Roman" w:hAnsi="Times New Roman" w:cs="Times New Roman"/>
                <w:sz w:val="24"/>
              </w:rPr>
              <w:t xml:space="preserve"> calculated in accordance with Article 314(</w:t>
            </w:r>
            <w:r w:rsidR="00F13925" w:rsidRPr="008D71E9">
              <w:rPr>
                <w:rFonts w:ascii="Times New Roman" w:eastAsia="Times New Roman" w:hAnsi="Times New Roman" w:cs="Times New Roman"/>
                <w:sz w:val="24"/>
              </w:rPr>
              <w:t>5</w:t>
            </w:r>
            <w:r w:rsidRPr="008D71E9">
              <w:rPr>
                <w:rFonts w:ascii="Times New Roman" w:eastAsia="Times New Roman" w:hAnsi="Times New Roman" w:cs="Times New Roman"/>
                <w:sz w:val="24"/>
              </w:rPr>
              <w:t xml:space="preserve">) of </w:t>
            </w:r>
            <w:r w:rsidRPr="00126683">
              <w:rPr>
                <w:rFonts w:ascii="Times New Roman" w:eastAsia="Times New Roman" w:hAnsi="Times New Roman" w:cs="Times New Roman"/>
                <w:sz w:val="24"/>
              </w:rPr>
              <w:t>Regulation (EU) No 575/2013</w:t>
            </w:r>
            <w:r w:rsidR="00B03935" w:rsidRPr="00126683">
              <w:rPr>
                <w:rFonts w:ascii="Times New Roman" w:eastAsia="Times New Roman" w:hAnsi="Times New Roman" w:cs="Times New Roman"/>
                <w:sz w:val="24"/>
              </w:rPr>
              <w:t>.</w:t>
            </w:r>
          </w:p>
          <w:p w14:paraId="03E34B08" w14:textId="309F1473" w:rsidR="00126683" w:rsidRPr="00FE1673" w:rsidRDefault="00126683" w:rsidP="003826D3">
            <w:pPr>
              <w:spacing w:before="60" w:after="120"/>
              <w:jc w:val="both"/>
              <w:rPr>
                <w:ins w:id="74" w:author="Author"/>
                <w:rStyle w:val="InstructionsTabelleberschrift"/>
                <w:rFonts w:ascii="Times New Roman" w:eastAsia="Times New Roman" w:hAnsi="Times New Roman"/>
                <w:bCs w:val="0"/>
                <w:sz w:val="24"/>
                <w:u w:val="none"/>
                <w:rPrChange w:id="75" w:author="Author">
                  <w:rPr>
                    <w:ins w:id="76" w:author="Author"/>
                    <w:rStyle w:val="InstructionsTabelleberschrift"/>
                    <w:rFonts w:ascii="Times New Roman" w:eastAsia="Times New Roman" w:hAnsi="Times New Roman"/>
                    <w:bCs w:val="0"/>
                    <w:sz w:val="24"/>
                  </w:rPr>
                </w:rPrChange>
              </w:rPr>
            </w:pPr>
            <w:ins w:id="77" w:author="Author">
              <w:r w:rsidRPr="00892D51">
                <w:rPr>
                  <w:rStyle w:val="InstructionsTabelleberschrift"/>
                  <w:rFonts w:ascii="Times New Roman" w:eastAsia="Times New Roman" w:hAnsi="Times New Roman"/>
                  <w:b w:val="0"/>
                  <w:bCs w:val="0"/>
                  <w:sz w:val="24"/>
                  <w:u w:val="none"/>
                </w:rPr>
                <w:t xml:space="preserve">Outsourcing fees paid for the supply of financial services, represented by the list of activities indicated in Article </w:t>
              </w:r>
              <w:r w:rsidR="004A3168">
                <w:rPr>
                  <w:rStyle w:val="InstructionsTabelleberschrift"/>
                  <w:rFonts w:ascii="Times New Roman" w:eastAsia="Times New Roman" w:hAnsi="Times New Roman"/>
                  <w:b w:val="0"/>
                  <w:bCs w:val="0"/>
                  <w:sz w:val="24"/>
                  <w:u w:val="none"/>
                </w:rPr>
                <w:t>8</w:t>
              </w:r>
              <w:del w:id="78" w:author="Author">
                <w:r w:rsidRPr="00FE1673" w:rsidDel="004A3168">
                  <w:rPr>
                    <w:rStyle w:val="InstructionsTabelleberschrift"/>
                    <w:rFonts w:ascii="Times New Roman" w:eastAsia="Times New Roman" w:hAnsi="Times New Roman"/>
                    <w:b w:val="0"/>
                    <w:bCs w:val="0"/>
                    <w:sz w:val="24"/>
                    <w:u w:val="none"/>
                    <w:rPrChange w:id="79" w:author="Author">
                      <w:rPr>
                        <w:rStyle w:val="InstructionsTabelleberschrift"/>
                        <w:rFonts w:ascii="Times New Roman" w:eastAsia="Times New Roman" w:hAnsi="Times New Roman"/>
                        <w:b w:val="0"/>
                        <w:bCs w:val="0"/>
                        <w:sz w:val="24"/>
                      </w:rPr>
                    </w:rPrChange>
                  </w:rPr>
                  <w:delText>7</w:delText>
                </w:r>
              </w:del>
              <w:r w:rsidRPr="00FE1673">
                <w:rPr>
                  <w:rStyle w:val="InstructionsTabelleberschrift"/>
                  <w:rFonts w:ascii="Times New Roman" w:eastAsia="Times New Roman" w:hAnsi="Times New Roman"/>
                  <w:b w:val="0"/>
                  <w:bCs w:val="0"/>
                  <w:sz w:val="24"/>
                  <w:u w:val="none"/>
                  <w:rPrChange w:id="80" w:author="Author">
                    <w:rPr>
                      <w:rStyle w:val="InstructionsTabelleberschrift"/>
                      <w:rFonts w:ascii="Times New Roman" w:eastAsia="Times New Roman" w:hAnsi="Times New Roman"/>
                      <w:b w:val="0"/>
                      <w:bCs w:val="0"/>
                      <w:sz w:val="24"/>
                    </w:rPr>
                  </w:rPrChange>
                </w:rPr>
                <w:t xml:space="preserve"> of the RTS to be developed under Article 314(9) of Regulation (EU) 575/2013, in case they are included, under the applied accounting framework</w:t>
              </w:r>
              <w:r w:rsidR="00FC339E" w:rsidRPr="00FE1673">
                <w:rPr>
                  <w:rStyle w:val="InstructionsTabelleberschrift"/>
                  <w:rFonts w:ascii="Times New Roman" w:eastAsia="Times New Roman" w:hAnsi="Times New Roman"/>
                  <w:b w:val="0"/>
                  <w:bCs w:val="0"/>
                  <w:sz w:val="24"/>
                  <w:u w:val="none"/>
                  <w:rPrChange w:id="81" w:author="Author">
                    <w:rPr>
                      <w:rStyle w:val="InstructionsTabelleberschrift"/>
                      <w:rFonts w:ascii="Times New Roman" w:eastAsia="Times New Roman" w:hAnsi="Times New Roman"/>
                      <w:b w:val="0"/>
                      <w:bCs w:val="0"/>
                      <w:sz w:val="24"/>
                    </w:rPr>
                  </w:rPrChange>
                </w:rPr>
                <w:t>,</w:t>
              </w:r>
              <w:r w:rsidRPr="00FE1673">
                <w:rPr>
                  <w:rStyle w:val="InstructionsTabelleberschrift"/>
                  <w:rFonts w:ascii="Times New Roman" w:eastAsia="Times New Roman" w:hAnsi="Times New Roman"/>
                  <w:b w:val="0"/>
                  <w:bCs w:val="0"/>
                  <w:sz w:val="24"/>
                  <w:u w:val="none"/>
                  <w:rPrChange w:id="82" w:author="Author">
                    <w:rPr>
                      <w:rStyle w:val="InstructionsTabelleberschrift"/>
                      <w:rFonts w:ascii="Times New Roman" w:eastAsia="Times New Roman" w:hAnsi="Times New Roman"/>
                      <w:b w:val="0"/>
                      <w:bCs w:val="0"/>
                      <w:sz w:val="24"/>
                    </w:rPr>
                  </w:rPrChange>
                </w:rPr>
                <w:t xml:space="preserve"> under administrative expenses</w:t>
              </w:r>
              <w:r w:rsidR="006106BB">
                <w:rPr>
                  <w:rStyle w:val="InstructionsTabelleberschrift"/>
                  <w:rFonts w:ascii="Times New Roman" w:eastAsia="Times New Roman" w:hAnsi="Times New Roman"/>
                  <w:b w:val="0"/>
                  <w:bCs w:val="0"/>
                  <w:sz w:val="24"/>
                  <w:u w:val="none"/>
                </w:rPr>
                <w:t>,</w:t>
              </w:r>
              <w:r w:rsidR="00857C47">
                <w:rPr>
                  <w:rFonts w:ascii="Times New Roman" w:hAnsi="Times New Roman"/>
                  <w:color w:val="000000" w:themeColor="text1"/>
                  <w:sz w:val="24"/>
                </w:rPr>
                <w:t xml:space="preserve"> in line with Article 16 of the mentioned RTS,</w:t>
              </w:r>
              <w:r w:rsidRPr="00892D51">
                <w:rPr>
                  <w:rStyle w:val="InstructionsTabelleberschrift"/>
                  <w:rFonts w:ascii="Times New Roman" w:eastAsia="Times New Roman" w:hAnsi="Times New Roman"/>
                  <w:b w:val="0"/>
                  <w:bCs w:val="0"/>
                  <w:sz w:val="24"/>
                  <w:u w:val="none"/>
                </w:rPr>
                <w:t xml:space="preserve"> should be disclosed in this row. </w:t>
              </w:r>
              <w:r w:rsidR="00246D4F">
                <w:rPr>
                  <w:rFonts w:ascii="Times New Roman" w:hAnsi="Times New Roman"/>
                  <w:color w:val="000000" w:themeColor="text1"/>
                  <w:sz w:val="24"/>
                </w:rPr>
                <w:t>Expenses from a</w:t>
              </w:r>
              <w:del w:id="83" w:author="Author">
                <w:r w:rsidRPr="00FE1673" w:rsidDel="00246D4F">
                  <w:rPr>
                    <w:rStyle w:val="InstructionsTabelleberschrift"/>
                    <w:rFonts w:ascii="Times New Roman" w:eastAsia="Times New Roman" w:hAnsi="Times New Roman"/>
                    <w:b w:val="0"/>
                    <w:bCs w:val="0"/>
                    <w:sz w:val="24"/>
                    <w:u w:val="none"/>
                    <w:rPrChange w:id="84" w:author="Author">
                      <w:rPr>
                        <w:rStyle w:val="InstructionsTabelleberschrift"/>
                        <w:rFonts w:ascii="Times New Roman" w:eastAsia="Times New Roman" w:hAnsi="Times New Roman"/>
                        <w:b w:val="0"/>
                        <w:bCs w:val="0"/>
                        <w:sz w:val="24"/>
                      </w:rPr>
                    </w:rPrChange>
                  </w:rPr>
                  <w:delText>A</w:delText>
                </w:r>
              </w:del>
              <w:r w:rsidRPr="00FE1673">
                <w:rPr>
                  <w:rStyle w:val="InstructionsTabelleberschrift"/>
                  <w:rFonts w:ascii="Times New Roman" w:eastAsia="Times New Roman" w:hAnsi="Times New Roman"/>
                  <w:b w:val="0"/>
                  <w:bCs w:val="0"/>
                  <w:sz w:val="24"/>
                  <w:u w:val="none"/>
                  <w:rPrChange w:id="85" w:author="Author">
                    <w:rPr>
                      <w:rStyle w:val="InstructionsTabelleberschrift"/>
                      <w:rFonts w:ascii="Times New Roman" w:eastAsia="Times New Roman" w:hAnsi="Times New Roman"/>
                      <w:b w:val="0"/>
                      <w:bCs w:val="0"/>
                      <w:sz w:val="24"/>
                    </w:rPr>
                  </w:rPrChange>
                </w:rPr>
                <w:t>ncillary activities, such as IT activities necessary to execute a financial service, should also be included in this item.</w:t>
              </w:r>
              <w:r w:rsidRPr="00FE1673">
                <w:rPr>
                  <w:rStyle w:val="InstructionsTabelleberschrift"/>
                  <w:rFonts w:ascii="Times New Roman" w:eastAsia="Times New Roman" w:hAnsi="Times New Roman"/>
                  <w:bCs w:val="0"/>
                  <w:sz w:val="24"/>
                  <w:u w:val="none"/>
                  <w:rPrChange w:id="86" w:author="Author">
                    <w:rPr>
                      <w:rStyle w:val="InstructionsTabelleberschrift"/>
                      <w:rFonts w:ascii="Times New Roman" w:eastAsia="Times New Roman" w:hAnsi="Times New Roman"/>
                      <w:bCs w:val="0"/>
                      <w:sz w:val="24"/>
                    </w:rPr>
                  </w:rPrChange>
                </w:rPr>
                <w:t xml:space="preserve">  </w:t>
              </w:r>
            </w:ins>
          </w:p>
          <w:p w14:paraId="37B7C759" w14:textId="401F429B" w:rsidR="00A87543" w:rsidRPr="00A87543" w:rsidRDefault="00A87543" w:rsidP="003826D3">
            <w:pPr>
              <w:spacing w:before="60" w:after="120"/>
              <w:jc w:val="both"/>
              <w:rPr>
                <w:rStyle w:val="InstructionsTabelleberschrift"/>
                <w:rFonts w:ascii="Times New Roman" w:eastAsia="Times New Roman" w:hAnsi="Times New Roman"/>
                <w:b w:val="0"/>
                <w:sz w:val="24"/>
              </w:rPr>
            </w:pPr>
            <w:ins w:id="87" w:author="Author">
              <w:r w:rsidRPr="00FE1673">
                <w:rPr>
                  <w:rStyle w:val="InstructionsTabelleberschrift"/>
                  <w:rFonts w:ascii="Times New Roman" w:eastAsia="Times New Roman" w:hAnsi="Times New Roman"/>
                  <w:b w:val="0"/>
                  <w:sz w:val="24"/>
                  <w:u w:val="none"/>
                  <w:rPrChange w:id="88" w:author="Author">
                    <w:rPr>
                      <w:rStyle w:val="InstructionsTabelleberschrift"/>
                      <w:rFonts w:ascii="Times New Roman" w:eastAsia="Times New Roman" w:hAnsi="Times New Roman"/>
                      <w:b w:val="0"/>
                      <w:sz w:val="24"/>
                    </w:rPr>
                  </w:rPrChange>
                </w:rPr>
                <w:t>The part of fee and commission expenses paid to institutions that are members of the same institutional protection scheme, in accordance with Article 314(5) of Regulation (EU) No 575/2013, shall be excluded.</w:t>
              </w:r>
            </w:ins>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Other operating income</w:t>
            </w:r>
          </w:p>
          <w:p w14:paraId="035A399D" w14:textId="5C331160" w:rsidR="00671F1C" w:rsidRPr="008D71E9" w:rsidRDefault="009816D6"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Other operating income</w:t>
            </w:r>
            <w:r w:rsidR="00DE3384" w:rsidRPr="008D71E9">
              <w:rPr>
                <w:rFonts w:ascii="Times New Roman" w:eastAsia="Times New Roman" w:hAnsi="Times New Roman" w:cs="Times New Roman"/>
                <w:sz w:val="24"/>
              </w:rPr>
              <w:t xml:space="preserve"> including</w:t>
            </w:r>
            <w:r w:rsidR="00AB31A2" w:rsidRPr="008D71E9">
              <w:rPr>
                <w:rFonts w:ascii="Times New Roman" w:eastAsia="Times New Roman" w:hAnsi="Times New Roman" w:cs="Times New Roman"/>
                <w:sz w:val="24"/>
              </w:rPr>
              <w:t>:</w:t>
            </w:r>
            <w:r w:rsidR="00DE3384" w:rsidRPr="008D71E9">
              <w:rPr>
                <w:rFonts w:ascii="Times New Roman" w:eastAsia="Times New Roman" w:hAnsi="Times New Roman" w:cs="Times New Roman"/>
                <w:sz w:val="24"/>
              </w:rPr>
              <w:t xml:space="preserve"> gains </w:t>
            </w:r>
            <w:r w:rsidR="00DE3384" w:rsidRPr="008D71E9">
              <w:rPr>
                <w:rFonts w:ascii="Times New Roman" w:hAnsi="Times New Roman"/>
                <w:color w:val="000000" w:themeColor="text1"/>
                <w:sz w:val="24"/>
                <w:lang w:val="en-US"/>
              </w:rPr>
              <w:t>from non-current assets and disposal groups classified as held for sale not qualifying as discontinued operations (in case of loss</w:t>
            </w:r>
            <w:r w:rsidR="00AB31A2" w:rsidRPr="008D71E9">
              <w:rPr>
                <w:rFonts w:ascii="Times New Roman" w:hAnsi="Times New Roman"/>
                <w:color w:val="000000" w:themeColor="text1"/>
                <w:sz w:val="24"/>
                <w:lang w:val="en-US"/>
              </w:rPr>
              <w:t>es</w:t>
            </w:r>
            <w:r w:rsidR="00DE3384" w:rsidRPr="008D71E9">
              <w:rPr>
                <w:rFonts w:ascii="Times New Roman" w:hAnsi="Times New Roman"/>
                <w:color w:val="000000" w:themeColor="text1"/>
                <w:sz w:val="24"/>
                <w:lang w:val="en-US"/>
              </w:rPr>
              <w:t>, the values shall be treated as zero)</w:t>
            </w:r>
            <w:ins w:id="89" w:author="Author">
              <w:r w:rsidR="005C43BC">
                <w:rPr>
                  <w:rFonts w:ascii="Times New Roman" w:hAnsi="Times New Roman"/>
                  <w:color w:val="000000" w:themeColor="text1"/>
                  <w:sz w:val="24"/>
                  <w:lang w:val="en-US"/>
                </w:rPr>
                <w:t xml:space="preserve"> </w:t>
              </w:r>
              <w:r w:rsidR="005C43BC" w:rsidRPr="005C43BC">
                <w:rPr>
                  <w:rFonts w:ascii="Times New Roman" w:hAnsi="Times New Roman"/>
                  <w:color w:val="000000" w:themeColor="text1"/>
                  <w:sz w:val="24"/>
                  <w:lang w:val="en-US"/>
                </w:rPr>
                <w:t>in accordance with Annex V, Part 2, paragraph 55 of the EBA IT solutions</w:t>
              </w:r>
              <w:r w:rsidR="000B4462">
                <w:rPr>
                  <w:rFonts w:ascii="Times New Roman" w:hAnsi="Times New Roman"/>
                  <w:color w:val="000000" w:themeColor="text1"/>
                  <w:sz w:val="24"/>
                  <w:lang w:val="en-US"/>
                </w:rPr>
                <w:t>,</w:t>
              </w:r>
            </w:ins>
            <w:r w:rsidR="00DE3384" w:rsidRPr="008D71E9">
              <w:rPr>
                <w:rFonts w:ascii="Times New Roman" w:hAnsi="Times New Roman"/>
                <w:color w:val="000000" w:themeColor="text1"/>
                <w:sz w:val="24"/>
                <w:lang w:val="en-US"/>
              </w:rPr>
              <w:t xml:space="preserve"> and other operating income as referred to </w:t>
            </w:r>
            <w:r w:rsidR="00DE3384" w:rsidRPr="008D71E9">
              <w:rPr>
                <w:rFonts w:ascii="Times New Roman" w:eastAsia="Times New Roman" w:hAnsi="Times New Roman" w:cs="Times New Roman"/>
                <w:sz w:val="24"/>
              </w:rPr>
              <w:t>in Annex V</w:t>
            </w:r>
            <w:ins w:id="90" w:author="Author">
              <w:r w:rsidR="003D5C33">
                <w:rPr>
                  <w:rFonts w:ascii="Times New Roman" w:eastAsia="Times New Roman" w:hAnsi="Times New Roman" w:cs="Times New Roman"/>
                  <w:sz w:val="24"/>
                </w:rPr>
                <w:t xml:space="preserve">, </w:t>
              </w:r>
              <w:r w:rsidR="003D5C33" w:rsidRPr="003D5C33">
                <w:rPr>
                  <w:rFonts w:ascii="Times New Roman" w:eastAsia="Times New Roman" w:hAnsi="Times New Roman" w:cs="Times New Roman"/>
                  <w:sz w:val="24"/>
                </w:rPr>
                <w:t xml:space="preserve">Part 2, paragraphs 314 </w:t>
              </w:r>
              <w:r w:rsidR="00D87B9A">
                <w:rPr>
                  <w:rFonts w:ascii="Times New Roman" w:eastAsia="Times New Roman" w:hAnsi="Times New Roman" w:cs="Times New Roman"/>
                  <w:sz w:val="24"/>
                </w:rPr>
                <w:t>and</w:t>
              </w:r>
              <w:del w:id="91" w:author="Author">
                <w:r w:rsidR="003D5C33" w:rsidRPr="003D5C33" w:rsidDel="00D87B9A">
                  <w:rPr>
                    <w:rFonts w:ascii="Times New Roman" w:eastAsia="Times New Roman" w:hAnsi="Times New Roman" w:cs="Times New Roman"/>
                    <w:sz w:val="24"/>
                  </w:rPr>
                  <w:delText>to</w:delText>
                </w:r>
              </w:del>
              <w:r w:rsidR="003D5C33" w:rsidRPr="003D5C33">
                <w:rPr>
                  <w:rFonts w:ascii="Times New Roman" w:eastAsia="Times New Roman" w:hAnsi="Times New Roman" w:cs="Times New Roman"/>
                  <w:sz w:val="24"/>
                </w:rPr>
                <w:t xml:space="preserve"> 316</w:t>
              </w:r>
            </w:ins>
            <w:r w:rsidR="00DE3384" w:rsidRPr="008D71E9">
              <w:rPr>
                <w:rFonts w:ascii="Times New Roman" w:eastAsia="Times New Roman" w:hAnsi="Times New Roman" w:cs="Times New Roman"/>
                <w:sz w:val="24"/>
              </w:rPr>
              <w:t xml:space="preserve"> of</w:t>
            </w:r>
            <w:r w:rsidR="0028730E" w:rsidRPr="008D71E9">
              <w:rPr>
                <w:rFonts w:ascii="Times New Roman" w:eastAsia="Times New Roman" w:hAnsi="Times New Roman" w:cs="Times New Roman"/>
                <w:sz w:val="24"/>
              </w:rPr>
              <w:t xml:space="preserve"> the </w:t>
            </w:r>
            <w:ins w:id="92" w:author="Author">
              <w:r w:rsidR="000D3C6F" w:rsidRPr="00A930F4">
                <w:rPr>
                  <w:rFonts w:ascii="Times New Roman" w:eastAsia="Times New Roman" w:hAnsi="Times New Roman" w:cs="Times New Roman"/>
                  <w:sz w:val="24"/>
                </w:rPr>
                <w:t>EBA IT solutions</w:t>
              </w:r>
            </w:ins>
            <w:del w:id="93" w:author="Author">
              <w:r w:rsidR="0028730E" w:rsidRPr="008D71E9" w:rsidDel="000D3C6F">
                <w:rPr>
                  <w:rFonts w:ascii="Times New Roman" w:eastAsia="Times New Roman" w:hAnsi="Times New Roman" w:cs="Times New Roman"/>
                  <w:sz w:val="24"/>
                </w:rPr>
                <w:delText>Commission</w:delText>
              </w:r>
              <w:r w:rsidR="00DE3384" w:rsidRPr="008D71E9" w:rsidDel="000D3C6F">
                <w:rPr>
                  <w:rFonts w:ascii="Times New Roman" w:eastAsia="Times New Roman" w:hAnsi="Times New Roman" w:cs="Times New Roman"/>
                  <w:sz w:val="24"/>
                </w:rPr>
                <w:delText xml:space="preserve"> Implementing Regulation (EU) 2021/451</w:delText>
              </w:r>
            </w:del>
            <w:r w:rsidR="005A6F28" w:rsidRPr="008D71E9">
              <w:rPr>
                <w:rFonts w:ascii="Times New Roman" w:eastAsia="Times New Roman" w:hAnsi="Times New Roman" w:cs="Times New Roman"/>
                <w:sz w:val="24"/>
              </w:rPr>
              <w:t>,</w:t>
            </w:r>
            <w:r w:rsidR="00DE3384" w:rsidRPr="008D71E9">
              <w:rPr>
                <w:rFonts w:ascii="Times New Roman" w:eastAsia="Times New Roman" w:hAnsi="Times New Roman" w:cs="Times New Roman"/>
                <w:sz w:val="24"/>
              </w:rPr>
              <w:t xml:space="preserve"> but excluding the income on operating leases</w:t>
            </w:r>
            <w:r w:rsidR="00671F1C" w:rsidRPr="008D71E9">
              <w:rPr>
                <w:rFonts w:ascii="Times New Roman" w:eastAsia="Times New Roman" w:hAnsi="Times New Roman" w:cs="Times New Roman"/>
                <w:sz w:val="24"/>
              </w:rPr>
              <w:t xml:space="preserve"> and any item determined under Article 314(</w:t>
            </w:r>
            <w:r w:rsidR="00DB2F85" w:rsidRPr="008D71E9">
              <w:rPr>
                <w:rFonts w:ascii="Times New Roman" w:eastAsia="Times New Roman" w:hAnsi="Times New Roman" w:cs="Times New Roman"/>
                <w:sz w:val="24"/>
              </w:rPr>
              <w:t>7</w:t>
            </w:r>
            <w:r w:rsidR="00671F1C" w:rsidRPr="008D71E9">
              <w:rPr>
                <w:rFonts w:ascii="Times New Roman" w:eastAsia="Times New Roman" w:hAnsi="Times New Roman" w:cs="Times New Roman"/>
                <w:sz w:val="24"/>
              </w:rPr>
              <w:t>) of Regulation (EU) 2021/451</w:t>
            </w:r>
            <w:r w:rsidR="00DE3384"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w:t>
            </w:r>
          </w:p>
          <w:p w14:paraId="39451B35" w14:textId="17278A47" w:rsidR="00A471E8" w:rsidRDefault="007863F3" w:rsidP="003826D3">
            <w:pPr>
              <w:spacing w:before="60" w:after="120"/>
              <w:jc w:val="both"/>
              <w:rPr>
                <w:ins w:id="94" w:author="Author"/>
                <w:rStyle w:val="InstructionsTabelleberschrift"/>
                <w:rFonts w:ascii="Times New Roman" w:eastAsia="Times New Roman" w:hAnsi="Times New Roman"/>
                <w:b w:val="0"/>
                <w:bCs w:val="0"/>
                <w:sz w:val="24"/>
                <w:u w:val="none"/>
              </w:rPr>
            </w:pPr>
            <w:ins w:id="95" w:author="Author">
              <w:r w:rsidRPr="007863F3">
                <w:rPr>
                  <w:rStyle w:val="InstructionsTabelleberschrift"/>
                  <w:rFonts w:ascii="Times New Roman" w:eastAsia="Times New Roman" w:hAnsi="Times New Roman"/>
                  <w:b w:val="0"/>
                  <w:bCs w:val="0"/>
                  <w:sz w:val="24"/>
                  <w:u w:val="none"/>
                </w:rPr>
                <w:t>Recovery of administrative expenses should not be considered in line with Article 5 of the RTS on the components of the business indicator to be developed under Article 314(9) of Regulation (EU) No 575/2013.</w:t>
              </w:r>
            </w:ins>
          </w:p>
          <w:p w14:paraId="0B35E56E" w14:textId="22FBFCB3" w:rsidR="00695D35" w:rsidRDefault="00695D35" w:rsidP="003826D3">
            <w:pPr>
              <w:spacing w:before="60" w:after="120"/>
              <w:jc w:val="both"/>
              <w:rPr>
                <w:ins w:id="96" w:author="Author"/>
                <w:rStyle w:val="InstructionsTabelleberschrift"/>
                <w:rFonts w:ascii="Times New Roman" w:eastAsia="Times New Roman" w:hAnsi="Times New Roman"/>
                <w:b w:val="0"/>
                <w:bCs w:val="0"/>
                <w:sz w:val="24"/>
                <w:u w:val="none"/>
              </w:rPr>
            </w:pPr>
            <w:ins w:id="97" w:author="Author">
              <w:r w:rsidRPr="00695D35">
                <w:rPr>
                  <w:rStyle w:val="InstructionsTabelleberschrift"/>
                  <w:rFonts w:ascii="Times New Roman" w:eastAsia="Times New Roman" w:hAnsi="Times New Roman"/>
                  <w:b w:val="0"/>
                  <w:bCs w:val="0"/>
                  <w:sz w:val="24"/>
                  <w:u w:val="none"/>
                </w:rPr>
                <w:t>The amount of other operating income received from institutions that are members of the same institutional protection scheme</w:t>
              </w:r>
              <w:r>
                <w:rPr>
                  <w:rStyle w:val="InstructionsTabelleberschrift"/>
                  <w:rFonts w:ascii="Times New Roman" w:eastAsia="Times New Roman" w:hAnsi="Times New Roman"/>
                  <w:b w:val="0"/>
                  <w:bCs w:val="0"/>
                  <w:sz w:val="24"/>
                  <w:u w:val="none"/>
                </w:rPr>
                <w:t>,</w:t>
              </w:r>
              <w:r w:rsidRPr="00695D35">
                <w:rPr>
                  <w:rStyle w:val="InstructionsTabelleberschrift"/>
                  <w:rFonts w:ascii="Times New Roman" w:eastAsia="Times New Roman" w:hAnsi="Times New Roman"/>
                  <w:b w:val="0"/>
                  <w:bCs w:val="0"/>
                  <w:sz w:val="24"/>
                  <w:u w:val="none"/>
                </w:rPr>
                <w:t xml:space="preserve"> in accordance with Article 314(5) of Regulation (EU) No 575/2013</w:t>
              </w:r>
              <w:r>
                <w:rPr>
                  <w:rStyle w:val="InstructionsTabelleberschrift"/>
                  <w:rFonts w:ascii="Times New Roman" w:eastAsia="Times New Roman" w:hAnsi="Times New Roman"/>
                  <w:b w:val="0"/>
                  <w:bCs w:val="0"/>
                  <w:sz w:val="24"/>
                  <w:u w:val="none"/>
                </w:rPr>
                <w:t xml:space="preserve">, shall be excluded. </w:t>
              </w:r>
            </w:ins>
          </w:p>
          <w:p w14:paraId="685D1BC1" w14:textId="04DD0137" w:rsidR="00695D35" w:rsidRPr="008D71E9" w:rsidRDefault="00695D35" w:rsidP="003826D3">
            <w:pPr>
              <w:spacing w:before="60" w:after="120"/>
              <w:jc w:val="both"/>
              <w:rPr>
                <w:rStyle w:val="InstructionsTabelleberschrift"/>
                <w:rFonts w:ascii="Times New Roman" w:eastAsia="Times New Roman" w:hAnsi="Times New Roman"/>
                <w:b w:val="0"/>
                <w:bCs w:val="0"/>
                <w:sz w:val="24"/>
                <w:u w:val="none"/>
              </w:rPr>
            </w:pPr>
            <w:r w:rsidRPr="008D71E9">
              <w:rPr>
                <w:rFonts w:ascii="Times New Roman" w:eastAsia="Times New Roman" w:hAnsi="Times New Roman" w:cs="Times New Roman"/>
                <w:sz w:val="24"/>
              </w:rPr>
              <w:t>The amount of this row shall be calculated in accordance with Article 314(5) of Regulation (EU) No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3ED4D7E2"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Other operating expense</w:t>
            </w:r>
          </w:p>
          <w:p w14:paraId="13FCDFA5" w14:textId="77777777" w:rsidR="00B722D0" w:rsidRDefault="009816D6" w:rsidP="003826D3">
            <w:pPr>
              <w:spacing w:before="60" w:after="120"/>
              <w:jc w:val="both"/>
              <w:rPr>
                <w:ins w:id="98" w:author="Author"/>
                <w:rFonts w:ascii="Times New Roman" w:eastAsia="Times New Roman" w:hAnsi="Times New Roman" w:cs="Times New Roman"/>
                <w:sz w:val="24"/>
              </w:rPr>
            </w:pPr>
            <w:r w:rsidRPr="008D71E9">
              <w:rPr>
                <w:rFonts w:ascii="Times New Roman" w:eastAsia="Times New Roman" w:hAnsi="Times New Roman" w:cs="Times New Roman"/>
                <w:sz w:val="24"/>
              </w:rPr>
              <w:t>Other operating expense</w:t>
            </w:r>
            <w:r w:rsidR="00AB31A2" w:rsidRPr="008D71E9">
              <w:rPr>
                <w:rFonts w:ascii="Times New Roman" w:eastAsia="Times New Roman" w:hAnsi="Times New Roman" w:cs="Times New Roman"/>
                <w:sz w:val="24"/>
              </w:rPr>
              <w:t xml:space="preserve"> including: </w:t>
            </w:r>
            <w:r w:rsidR="00DE3384" w:rsidRPr="008D71E9">
              <w:rPr>
                <w:rFonts w:ascii="Times New Roman" w:eastAsia="Times New Roman" w:hAnsi="Times New Roman" w:cs="Times New Roman"/>
                <w:sz w:val="24"/>
              </w:rPr>
              <w:t xml:space="preserve"> </w:t>
            </w:r>
          </w:p>
          <w:p w14:paraId="0E760CEE" w14:textId="7A23C4AD" w:rsidR="00643568" w:rsidRPr="002A26E9" w:rsidRDefault="004D0A0E" w:rsidP="002A26E9">
            <w:pPr>
              <w:pStyle w:val="ListParagraph"/>
              <w:numPr>
                <w:ilvl w:val="0"/>
                <w:numId w:val="9"/>
              </w:numPr>
              <w:spacing w:before="60" w:after="120"/>
              <w:jc w:val="both"/>
              <w:rPr>
                <w:ins w:id="99" w:author="Author"/>
                <w:rFonts w:ascii="Times New Roman" w:eastAsia="Times New Roman" w:hAnsi="Times New Roman"/>
                <w:sz w:val="24"/>
              </w:rPr>
            </w:pPr>
            <w:ins w:id="100" w:author="Author">
              <w:r>
                <w:rPr>
                  <w:rFonts w:ascii="Times New Roman" w:eastAsia="Times New Roman" w:hAnsi="Times New Roman"/>
                  <w:sz w:val="24"/>
                </w:rPr>
                <w:t>L</w:t>
              </w:r>
            </w:ins>
            <w:del w:id="101" w:author="Author">
              <w:r w:rsidR="00AB31A2" w:rsidRPr="00643568" w:rsidDel="004D0A0E">
                <w:rPr>
                  <w:rFonts w:ascii="Times New Roman" w:eastAsia="Times New Roman" w:hAnsi="Times New Roman"/>
                  <w:sz w:val="24"/>
                </w:rPr>
                <w:delText>l</w:delText>
              </w:r>
            </w:del>
            <w:r w:rsidR="00AB31A2" w:rsidRPr="00643568">
              <w:rPr>
                <w:rFonts w:ascii="Times New Roman" w:eastAsia="Times New Roman" w:hAnsi="Times New Roman"/>
                <w:sz w:val="24"/>
              </w:rPr>
              <w:t>osses from non-current assets and disposal groups classified as held for sale not qualifying as discontinued operations</w:t>
            </w:r>
            <w:ins w:id="102" w:author="Author">
              <w:r w:rsidR="002F7AF6">
                <w:rPr>
                  <w:rFonts w:ascii="Times New Roman" w:eastAsia="Times New Roman" w:hAnsi="Times New Roman"/>
                  <w:sz w:val="24"/>
                </w:rPr>
                <w:t xml:space="preserve">: </w:t>
              </w:r>
              <w:r w:rsidR="009C1A54" w:rsidRPr="009C1A54">
                <w:rPr>
                  <w:rFonts w:ascii="Times New Roman" w:eastAsia="Times New Roman" w:hAnsi="Times New Roman"/>
                  <w:sz w:val="24"/>
                </w:rPr>
                <w:t>losses other than due to operational risk events from non-current assets and disposal groups classified as held for sale not qualifying as discontinued operations in accordance with Annex V, Part 2, paragraph 55 of the EBA IT solutions.</w:t>
              </w:r>
              <w:r w:rsidR="002A26E9">
                <w:rPr>
                  <w:rFonts w:ascii="Times New Roman" w:eastAsia="Times New Roman" w:hAnsi="Times New Roman"/>
                  <w:sz w:val="24"/>
                </w:rPr>
                <w:t xml:space="preserve"> </w:t>
              </w:r>
              <w:r w:rsidR="009C1A54" w:rsidRPr="002A26E9">
                <w:rPr>
                  <w:rFonts w:ascii="Times New Roman" w:eastAsia="Times New Roman" w:hAnsi="Times New Roman"/>
                  <w:sz w:val="24"/>
                </w:rPr>
                <w:t xml:space="preserve">Only losses are to be reported; in case of a gain the value shall be treated as zero for the purpose of this row. </w:t>
              </w:r>
              <w:r w:rsidR="00BB37C8" w:rsidRPr="002A26E9">
                <w:rPr>
                  <w:rFonts w:ascii="Times New Roman" w:eastAsia="Times New Roman" w:hAnsi="Times New Roman"/>
                  <w:sz w:val="24"/>
                </w:rPr>
                <w:t xml:space="preserve"> </w:t>
              </w:r>
            </w:ins>
            <w:r w:rsidR="00AB31A2" w:rsidRPr="002A26E9">
              <w:rPr>
                <w:rFonts w:ascii="Times New Roman" w:eastAsia="Times New Roman" w:hAnsi="Times New Roman"/>
                <w:sz w:val="24"/>
              </w:rPr>
              <w:t xml:space="preserve"> </w:t>
            </w:r>
            <w:del w:id="103" w:author="Author">
              <w:r w:rsidR="00AB31A2" w:rsidRPr="002A26E9" w:rsidDel="00BB37C8">
                <w:rPr>
                  <w:rFonts w:ascii="Times New Roman" w:eastAsia="Times New Roman" w:hAnsi="Times New Roman"/>
                  <w:sz w:val="24"/>
                </w:rPr>
                <w:delText>(in case of gains, the value shall be treated as zero)</w:delText>
              </w:r>
              <w:r w:rsidR="00543CE4" w:rsidRPr="002A26E9" w:rsidDel="00BB37C8">
                <w:rPr>
                  <w:rFonts w:ascii="Times New Roman" w:eastAsia="Times New Roman" w:hAnsi="Times New Roman"/>
                  <w:sz w:val="24"/>
                </w:rPr>
                <w:delText xml:space="preserve">; </w:delText>
              </w:r>
            </w:del>
          </w:p>
          <w:p w14:paraId="0334035E" w14:textId="46696E56" w:rsidR="00EE7608" w:rsidRDefault="004D0A0E" w:rsidP="00EE7608">
            <w:pPr>
              <w:pStyle w:val="ListParagraph"/>
              <w:numPr>
                <w:ilvl w:val="0"/>
                <w:numId w:val="9"/>
              </w:numPr>
              <w:spacing w:before="60" w:after="120"/>
              <w:jc w:val="both"/>
              <w:rPr>
                <w:ins w:id="104" w:author="Author"/>
                <w:rFonts w:ascii="Times New Roman" w:eastAsia="Times New Roman" w:hAnsi="Times New Roman"/>
                <w:sz w:val="24"/>
              </w:rPr>
            </w:pPr>
            <w:ins w:id="105" w:author="Author">
              <w:r>
                <w:rPr>
                  <w:rFonts w:ascii="Times New Roman" w:eastAsia="Times New Roman" w:hAnsi="Times New Roman"/>
                  <w:sz w:val="24"/>
                </w:rPr>
                <w:t>T</w:t>
              </w:r>
              <w:r w:rsidR="00D4597F" w:rsidRPr="00EE7608">
                <w:rPr>
                  <w:rFonts w:ascii="Times New Roman" w:eastAsia="Times New Roman" w:hAnsi="Times New Roman"/>
                  <w:sz w:val="24"/>
                </w:rPr>
                <w:t>otal losses, expenses, provisions and other financial impacts due to operational risk events</w:t>
              </w:r>
              <w:r w:rsidR="002F7AF6" w:rsidRPr="00EE7608">
                <w:rPr>
                  <w:rFonts w:ascii="Times New Roman" w:eastAsia="Times New Roman" w:hAnsi="Times New Roman"/>
                  <w:sz w:val="24"/>
                </w:rPr>
                <w:t>:</w:t>
              </w:r>
              <w:r w:rsidR="00C15008" w:rsidRPr="00EE7608">
                <w:rPr>
                  <w:rFonts w:ascii="Times New Roman" w:eastAsia="Times New Roman" w:hAnsi="Times New Roman"/>
                  <w:sz w:val="24"/>
                </w:rPr>
                <w:t xml:space="preserve"> sum of all losses, expenses, provisions and other financial impacts related to operational risk events as reported in row 0080 of template C.16.03</w:t>
              </w:r>
              <w:r w:rsidR="00E0700E" w:rsidRPr="00EE7608">
                <w:rPr>
                  <w:rFonts w:ascii="Times New Roman" w:eastAsia="Times New Roman" w:hAnsi="Times New Roman"/>
                  <w:sz w:val="24"/>
                </w:rPr>
                <w:t xml:space="preserve"> included in Annex I of the EBA IT solutions</w:t>
              </w:r>
              <w:r w:rsidR="00C15008" w:rsidRPr="00EE7608">
                <w:rPr>
                  <w:rFonts w:ascii="Times New Roman" w:eastAsia="Times New Roman" w:hAnsi="Times New Roman"/>
                  <w:sz w:val="24"/>
                </w:rPr>
                <w:t>.</w:t>
              </w:r>
              <w:r w:rsidR="002F7AF6" w:rsidRPr="00EE7608">
                <w:rPr>
                  <w:rFonts w:ascii="Times New Roman" w:eastAsia="Times New Roman" w:hAnsi="Times New Roman"/>
                  <w:sz w:val="24"/>
                </w:rPr>
                <w:t xml:space="preserve"> </w:t>
              </w:r>
            </w:ins>
            <w:del w:id="106" w:author="Author">
              <w:r w:rsidR="00543CE4" w:rsidRPr="00EE7608" w:rsidDel="00D4597F">
                <w:rPr>
                  <w:rFonts w:ascii="Times New Roman" w:eastAsia="Times New Roman" w:hAnsi="Times New Roman"/>
                  <w:sz w:val="24"/>
                </w:rPr>
                <w:delText>all losses, expenses, provisions and other financial impacts related to operational risk</w:delText>
              </w:r>
              <w:r w:rsidR="00543CE4" w:rsidRPr="00EE7608" w:rsidDel="00D4597F">
                <w:rPr>
                  <w:rFonts w:eastAsia="Times New Roman"/>
                </w:rPr>
                <w:delText xml:space="preserve"> </w:delText>
              </w:r>
              <w:r w:rsidR="00543CE4" w:rsidRPr="00EE7608" w:rsidDel="00D4597F">
                <w:rPr>
                  <w:rFonts w:ascii="Times New Roman" w:eastAsia="Times New Roman" w:hAnsi="Times New Roman"/>
                  <w:sz w:val="24"/>
                </w:rPr>
                <w:delText xml:space="preserve">events </w:delText>
              </w:r>
              <w:r w:rsidR="005A6F28" w:rsidRPr="00EE7608" w:rsidDel="00D4597F">
                <w:rPr>
                  <w:rFonts w:ascii="Times New Roman" w:eastAsia="Times New Roman" w:hAnsi="Times New Roman"/>
                  <w:sz w:val="24"/>
                </w:rPr>
                <w:delText xml:space="preserve">and </w:delText>
              </w:r>
              <w:r w:rsidR="00543CE4" w:rsidRPr="00EE7608" w:rsidDel="00D4597F">
                <w:rPr>
                  <w:rFonts w:ascii="Times New Roman" w:eastAsia="Times New Roman" w:hAnsi="Times New Roman"/>
                  <w:sz w:val="24"/>
                </w:rPr>
                <w:delText>other operating expenses</w:delText>
              </w:r>
            </w:del>
            <w:r w:rsidR="005A6F28" w:rsidRPr="00EE7608">
              <w:rPr>
                <w:rFonts w:ascii="Times New Roman" w:eastAsia="Times New Roman" w:hAnsi="Times New Roman"/>
                <w:sz w:val="24"/>
              </w:rPr>
              <w:t xml:space="preserve"> </w:t>
            </w:r>
            <w:del w:id="107" w:author="Author">
              <w:r w:rsidR="005A6F28" w:rsidRPr="00643568" w:rsidDel="00EE7608">
                <w:rPr>
                  <w:rFonts w:ascii="Times New Roman" w:eastAsia="Times New Roman" w:hAnsi="Times New Roman"/>
                  <w:sz w:val="24"/>
                </w:rPr>
                <w:delText>as</w:delText>
              </w:r>
              <w:r w:rsidR="00543CE4" w:rsidRPr="00643568" w:rsidDel="00EE7608">
                <w:rPr>
                  <w:rFonts w:ascii="Times New Roman" w:eastAsia="Times New Roman" w:hAnsi="Times New Roman"/>
                  <w:sz w:val="24"/>
                </w:rPr>
                <w:delText xml:space="preserve"> referred </w:delText>
              </w:r>
              <w:r w:rsidR="00DE3384" w:rsidRPr="00643568" w:rsidDel="00EE7608">
                <w:rPr>
                  <w:rFonts w:ascii="Times New Roman" w:eastAsia="Times New Roman" w:hAnsi="Times New Roman"/>
                  <w:sz w:val="24"/>
                </w:rPr>
                <w:delText>to in Annex V</w:delText>
              </w:r>
              <w:r w:rsidR="005A6F28" w:rsidRPr="00643568" w:rsidDel="00EE7608">
                <w:rPr>
                  <w:rFonts w:ascii="Times New Roman" w:eastAsia="Times New Roman" w:hAnsi="Times New Roman"/>
                  <w:sz w:val="24"/>
                </w:rPr>
                <w:delText xml:space="preserve"> </w:delText>
              </w:r>
              <w:r w:rsidR="00DE3384" w:rsidRPr="00643568" w:rsidDel="00EE7608">
                <w:rPr>
                  <w:rFonts w:ascii="Times New Roman" w:eastAsia="Times New Roman" w:hAnsi="Times New Roman"/>
                  <w:sz w:val="24"/>
                </w:rPr>
                <w:delText xml:space="preserve">of </w:delText>
              </w:r>
              <w:r w:rsidR="005A6F28" w:rsidRPr="00643568" w:rsidDel="00EE7608">
                <w:rPr>
                  <w:rFonts w:ascii="Times New Roman" w:eastAsia="Times New Roman" w:hAnsi="Times New Roman"/>
                  <w:sz w:val="24"/>
                </w:rPr>
                <w:delText xml:space="preserve">the Commission </w:delText>
              </w:r>
              <w:r w:rsidR="00DE3384" w:rsidRPr="00643568" w:rsidDel="00EE7608">
                <w:rPr>
                  <w:rFonts w:ascii="Times New Roman" w:eastAsia="Times New Roman" w:hAnsi="Times New Roman"/>
                  <w:sz w:val="24"/>
                </w:rPr>
                <w:delText>Implementing Regulation (EU) 2021/451</w:delText>
              </w:r>
              <w:r w:rsidR="00543CE4" w:rsidRPr="00643568" w:rsidDel="00EE7608">
                <w:rPr>
                  <w:rFonts w:ascii="Times New Roman" w:eastAsia="Times New Roman" w:hAnsi="Times New Roman"/>
                  <w:sz w:val="24"/>
                </w:rPr>
                <w:delText>, except those items that are already disclosed in other parts of this template, in particular excluding any expense on operating leases and</w:delText>
              </w:r>
              <w:r w:rsidR="00DE3384" w:rsidRPr="00643568" w:rsidDel="00EE7608">
                <w:rPr>
                  <w:rFonts w:ascii="Times New Roman" w:eastAsia="Times New Roman" w:hAnsi="Times New Roman"/>
                  <w:sz w:val="24"/>
                </w:rPr>
                <w:delText xml:space="preserve"> excludin</w:delText>
              </w:r>
              <w:r w:rsidR="00543CE4" w:rsidRPr="00643568" w:rsidDel="00EE7608">
                <w:rPr>
                  <w:rFonts w:ascii="Times New Roman" w:eastAsia="Times New Roman" w:hAnsi="Times New Roman"/>
                  <w:sz w:val="24"/>
                </w:rPr>
                <w:delText>g items determined under Article 314(</w:delText>
              </w:r>
              <w:r w:rsidR="00DB2F85" w:rsidRPr="00643568" w:rsidDel="00EE7608">
                <w:rPr>
                  <w:rFonts w:ascii="Times New Roman" w:eastAsia="Times New Roman" w:hAnsi="Times New Roman"/>
                  <w:sz w:val="24"/>
                </w:rPr>
                <w:delText>7</w:delText>
              </w:r>
              <w:r w:rsidR="00543CE4" w:rsidRPr="00643568" w:rsidDel="00EE7608">
                <w:rPr>
                  <w:rFonts w:ascii="Times New Roman" w:eastAsia="Times New Roman" w:hAnsi="Times New Roman"/>
                  <w:sz w:val="24"/>
                </w:rPr>
                <w:delText>)</w:delText>
              </w:r>
              <w:r w:rsidR="00671F1C" w:rsidRPr="00643568" w:rsidDel="00EE7608">
                <w:rPr>
                  <w:rFonts w:ascii="Times New Roman" w:eastAsia="Times New Roman" w:hAnsi="Times New Roman"/>
                  <w:sz w:val="24"/>
                </w:rPr>
                <w:delText>of R</w:delText>
              </w:r>
              <w:r w:rsidR="00543CE4" w:rsidRPr="00643568" w:rsidDel="00EE7608">
                <w:rPr>
                  <w:rFonts w:ascii="Times New Roman" w:eastAsia="Times New Roman" w:hAnsi="Times New Roman"/>
                  <w:sz w:val="24"/>
                </w:rPr>
                <w:delText>egulation (EU) No 575/2013</w:delText>
              </w:r>
              <w:r w:rsidDel="004D0A0E">
                <w:rPr>
                  <w:rFonts w:ascii="Times New Roman" w:eastAsia="Times New Roman" w:hAnsi="Times New Roman"/>
                  <w:sz w:val="24"/>
                </w:rPr>
                <w:delText>.</w:delText>
              </w:r>
            </w:del>
          </w:p>
          <w:p w14:paraId="2C93E8CD" w14:textId="56D7C277" w:rsidR="004D0A0E" w:rsidRDefault="00A37C45" w:rsidP="00EE7608">
            <w:pPr>
              <w:pStyle w:val="ListParagraph"/>
              <w:numPr>
                <w:ilvl w:val="0"/>
                <w:numId w:val="9"/>
              </w:numPr>
              <w:spacing w:before="60" w:after="120"/>
              <w:jc w:val="both"/>
              <w:rPr>
                <w:ins w:id="108" w:author="Author"/>
                <w:rFonts w:ascii="Times New Roman" w:eastAsia="Times New Roman" w:hAnsi="Times New Roman"/>
                <w:sz w:val="24"/>
              </w:rPr>
            </w:pPr>
            <w:ins w:id="109" w:author="Author">
              <w:r>
                <w:rPr>
                  <w:rFonts w:ascii="Times New Roman" w:eastAsia="Times New Roman" w:hAnsi="Times New Roman"/>
                  <w:sz w:val="24"/>
                </w:rPr>
                <w:t>O</w:t>
              </w:r>
              <w:r w:rsidRPr="00A37C45">
                <w:rPr>
                  <w:rFonts w:ascii="Times New Roman" w:eastAsia="Times New Roman" w:hAnsi="Times New Roman"/>
                  <w:sz w:val="24"/>
                </w:rPr>
                <w:t>ther operating expenses</w:t>
              </w:r>
              <w:r>
                <w:rPr>
                  <w:rFonts w:ascii="Times New Roman" w:eastAsia="Times New Roman" w:hAnsi="Times New Roman"/>
                  <w:sz w:val="24"/>
                </w:rPr>
                <w:t>,</w:t>
              </w:r>
              <w:r w:rsidRPr="00A37C45">
                <w:rPr>
                  <w:rFonts w:ascii="Times New Roman" w:eastAsia="Times New Roman" w:hAnsi="Times New Roman"/>
                  <w:sz w:val="24"/>
                </w:rPr>
                <w:t xml:space="preserve"> other than due to operational risk events</w:t>
              </w:r>
              <w:r>
                <w:rPr>
                  <w:rFonts w:ascii="Times New Roman" w:eastAsia="Times New Roman" w:hAnsi="Times New Roman"/>
                  <w:sz w:val="24"/>
                </w:rPr>
                <w:t>,</w:t>
              </w:r>
              <w:r w:rsidRPr="00A37C45">
                <w:rPr>
                  <w:rFonts w:ascii="Times New Roman" w:eastAsia="Times New Roman" w:hAnsi="Times New Roman"/>
                  <w:sz w:val="24"/>
                </w:rPr>
                <w:t xml:space="preserve"> in accordance with Annex V, Part 2, paragraphs 314 </w:t>
              </w:r>
              <w:r w:rsidR="00D87B9A">
                <w:rPr>
                  <w:rFonts w:ascii="Times New Roman" w:eastAsia="Times New Roman" w:hAnsi="Times New Roman"/>
                  <w:sz w:val="24"/>
                </w:rPr>
                <w:t>and</w:t>
              </w:r>
              <w:del w:id="110" w:author="Author">
                <w:r w:rsidRPr="00A37C45" w:rsidDel="00D87B9A">
                  <w:rPr>
                    <w:rFonts w:ascii="Times New Roman" w:eastAsia="Times New Roman" w:hAnsi="Times New Roman"/>
                    <w:sz w:val="24"/>
                  </w:rPr>
                  <w:delText>to</w:delText>
                </w:r>
              </w:del>
              <w:r w:rsidRPr="00A37C45">
                <w:rPr>
                  <w:rFonts w:ascii="Times New Roman" w:eastAsia="Times New Roman" w:hAnsi="Times New Roman"/>
                  <w:sz w:val="24"/>
                </w:rPr>
                <w:t xml:space="preserve"> 316 of the EBA IT solutions</w:t>
              </w:r>
              <w:r w:rsidR="008B419B">
                <w:rPr>
                  <w:rFonts w:ascii="Times New Roman" w:eastAsia="Times New Roman" w:hAnsi="Times New Roman"/>
                  <w:sz w:val="24"/>
                </w:rPr>
                <w:t xml:space="preserve">, representing: </w:t>
              </w:r>
            </w:ins>
          </w:p>
          <w:p w14:paraId="01D56412" w14:textId="77777777" w:rsidR="004A5BBA" w:rsidRPr="004A5BBA" w:rsidRDefault="004A5BBA" w:rsidP="004A5BBA">
            <w:pPr>
              <w:pStyle w:val="ListParagraph"/>
              <w:numPr>
                <w:ilvl w:val="1"/>
                <w:numId w:val="10"/>
              </w:numPr>
              <w:spacing w:before="60" w:after="120"/>
              <w:jc w:val="both"/>
              <w:rPr>
                <w:ins w:id="111" w:author="Author"/>
                <w:rFonts w:ascii="Times New Roman" w:eastAsia="Times New Roman" w:hAnsi="Times New Roman"/>
                <w:sz w:val="24"/>
              </w:rPr>
            </w:pPr>
            <w:ins w:id="112" w:author="Author">
              <w:r w:rsidRPr="004A5BBA">
                <w:rPr>
                  <w:rFonts w:ascii="Times New Roman" w:eastAsia="Times New Roman" w:hAnsi="Times New Roman"/>
                  <w:sz w:val="24"/>
                </w:rPr>
                <w:t xml:space="preserve">expenses from changes in fair value in tangible assets measured using the fair value model, except expenses from changes in fair value in investment properties that generate rents and are measured using the fair value model from operating leased </w:t>
              </w:r>
              <w:proofErr w:type="gramStart"/>
              <w:r w:rsidRPr="004A5BBA">
                <w:rPr>
                  <w:rFonts w:ascii="Times New Roman" w:eastAsia="Times New Roman" w:hAnsi="Times New Roman"/>
                  <w:sz w:val="24"/>
                </w:rPr>
                <w:t>assets;</w:t>
              </w:r>
              <w:proofErr w:type="gramEnd"/>
            </w:ins>
          </w:p>
          <w:p w14:paraId="726CB5AB" w14:textId="7CDBB4FB" w:rsidR="004A5BBA" w:rsidRPr="004A5BBA" w:rsidRDefault="004A5BBA" w:rsidP="004A5BBA">
            <w:pPr>
              <w:pStyle w:val="ListParagraph"/>
              <w:numPr>
                <w:ilvl w:val="1"/>
                <w:numId w:val="10"/>
              </w:numPr>
              <w:spacing w:before="60" w:after="120"/>
              <w:jc w:val="both"/>
              <w:rPr>
                <w:ins w:id="113" w:author="Author"/>
                <w:rFonts w:ascii="Times New Roman" w:eastAsia="Times New Roman" w:hAnsi="Times New Roman"/>
                <w:sz w:val="24"/>
              </w:rPr>
            </w:pPr>
            <w:ins w:id="114" w:author="Author">
              <w:del w:id="115" w:author="Author">
                <w:r w:rsidRPr="004A5BBA" w:rsidDel="00D87B9A">
                  <w:rPr>
                    <w:rFonts w:ascii="Times New Roman" w:eastAsia="Times New Roman" w:hAnsi="Times New Roman"/>
                    <w:sz w:val="24"/>
                  </w:rPr>
                  <w:delText xml:space="preserve">expenses from </w:delText>
                </w:r>
                <w:r w:rsidR="007E7DB4" w:rsidDel="00D87B9A">
                  <w:rPr>
                    <w:rFonts w:ascii="Times New Roman" w:eastAsia="Times New Roman" w:hAnsi="Times New Roman"/>
                    <w:sz w:val="24"/>
                  </w:rPr>
                  <w:delText>o</w:delText>
                </w:r>
                <w:r w:rsidRPr="004A5BBA" w:rsidDel="00D87B9A">
                  <w:rPr>
                    <w:rFonts w:ascii="Times New Roman" w:eastAsia="Times New Roman" w:hAnsi="Times New Roman"/>
                    <w:sz w:val="24"/>
                  </w:rPr>
                  <w:delText>perating Leases other than investment property in accordance with Annex V, Part 2, paragraph 315 of the EBA IT solutions, if institutions have income from operating lease contracts other than with real estate properties</w:delText>
                </w:r>
                <w:r w:rsidDel="00D87B9A">
                  <w:rPr>
                    <w:rFonts w:ascii="Times New Roman" w:eastAsia="Times New Roman" w:hAnsi="Times New Roman"/>
                    <w:sz w:val="24"/>
                  </w:rPr>
                  <w:delText xml:space="preserve">; </w:delText>
                </w:r>
              </w:del>
            </w:ins>
          </w:p>
          <w:p w14:paraId="4F8244A1" w14:textId="2CF47DAA" w:rsidR="004A5BBA" w:rsidRPr="004A5BBA" w:rsidRDefault="004A5BBA" w:rsidP="004A5BBA">
            <w:pPr>
              <w:pStyle w:val="ListParagraph"/>
              <w:numPr>
                <w:ilvl w:val="1"/>
                <w:numId w:val="10"/>
              </w:numPr>
              <w:spacing w:before="60" w:after="120"/>
              <w:jc w:val="both"/>
              <w:rPr>
                <w:ins w:id="116" w:author="Author"/>
                <w:rFonts w:ascii="Times New Roman" w:eastAsia="Times New Roman" w:hAnsi="Times New Roman"/>
                <w:sz w:val="24"/>
              </w:rPr>
            </w:pPr>
            <w:ins w:id="117" w:author="Author">
              <w:r w:rsidRPr="004A5BBA">
                <w:rPr>
                  <w:rFonts w:ascii="Times New Roman" w:eastAsia="Times New Roman" w:hAnsi="Times New Roman"/>
                  <w:sz w:val="24"/>
                </w:rPr>
                <w:t>the rest of other operating expenses (Other Operating Expenses) in accordance with Annex V, Part 2, paragraphs 314 and 316 of the EBA IT solutions, if they are not related with leased assets.</w:t>
              </w:r>
            </w:ins>
          </w:p>
          <w:p w14:paraId="6CDC5FBE" w14:textId="7102EAFA" w:rsidR="004A3C86" w:rsidRPr="00EE7608" w:rsidRDefault="004A3C86" w:rsidP="00EE7608">
            <w:pPr>
              <w:spacing w:before="60" w:after="120"/>
              <w:jc w:val="both"/>
              <w:rPr>
                <w:ins w:id="118" w:author="Author"/>
                <w:rStyle w:val="InstructionsTabelleberschrift"/>
                <w:rFonts w:ascii="Times New Roman" w:eastAsia="Times New Roman" w:hAnsi="Times New Roman"/>
                <w:b w:val="0"/>
                <w:bCs w:val="0"/>
                <w:sz w:val="24"/>
                <w:u w:val="none"/>
              </w:rPr>
            </w:pPr>
            <w:ins w:id="119" w:author="Author">
              <w:r w:rsidRPr="00EE7608">
                <w:rPr>
                  <w:rStyle w:val="InstructionsTabelleberschrift"/>
                  <w:rFonts w:ascii="Times New Roman" w:eastAsia="Times New Roman" w:hAnsi="Times New Roman"/>
                  <w:b w:val="0"/>
                  <w:bCs w:val="0"/>
                  <w:sz w:val="24"/>
                  <w:u w:val="none"/>
                </w:rPr>
                <w:t xml:space="preserve">The amount of other operating expenses paid to institutions that are members of the same institutional protection scheme, in accordance with Article 314(5) of Regulation (EU) No 575/2013, shall be excluded. </w:t>
              </w:r>
            </w:ins>
          </w:p>
          <w:p w14:paraId="6F1C30F0" w14:textId="3B05E985" w:rsidR="003826D3" w:rsidRPr="008D71E9" w:rsidRDefault="00DE3384" w:rsidP="003826D3">
            <w:pPr>
              <w:spacing w:before="60" w:after="120"/>
              <w:jc w:val="both"/>
              <w:rPr>
                <w:rStyle w:val="InstructionsTabelleberschrift"/>
                <w:rFonts w:ascii="Times New Roman" w:eastAsia="Times New Roman" w:hAnsi="Times New Roman"/>
                <w:sz w:val="24"/>
              </w:rPr>
            </w:pPr>
            <w:r w:rsidRPr="008D71E9">
              <w:rPr>
                <w:rFonts w:ascii="Times New Roman" w:eastAsia="Times New Roman" w:hAnsi="Times New Roman" w:cs="Times New Roman"/>
                <w:sz w:val="24"/>
              </w:rPr>
              <w:t>The amount</w:t>
            </w:r>
            <w:r w:rsidR="00543CE4" w:rsidRPr="008D71E9">
              <w:rPr>
                <w:rFonts w:ascii="Times New Roman" w:eastAsia="Times New Roman" w:hAnsi="Times New Roman" w:cs="Times New Roman"/>
                <w:sz w:val="24"/>
              </w:rPr>
              <w:t xml:space="preserve"> of this row</w:t>
            </w:r>
            <w:r w:rsidRPr="008D71E9">
              <w:rPr>
                <w:rFonts w:ascii="Times New Roman" w:eastAsia="Times New Roman" w:hAnsi="Times New Roman" w:cs="Times New Roman"/>
                <w:sz w:val="24"/>
              </w:rPr>
              <w:t xml:space="preserve"> shall be</w:t>
            </w:r>
            <w:r w:rsidR="009816D6" w:rsidRPr="008D71E9">
              <w:rPr>
                <w:rFonts w:ascii="Times New Roman" w:eastAsia="Times New Roman" w:hAnsi="Times New Roman" w:cs="Times New Roman"/>
                <w:sz w:val="24"/>
              </w:rPr>
              <w:t xml:space="preserve"> calculated in accordance with </w:t>
            </w:r>
            <w:r w:rsidR="00096102" w:rsidRPr="008D71E9">
              <w:rPr>
                <w:rFonts w:ascii="Times New Roman" w:eastAsia="Times New Roman" w:hAnsi="Times New Roman" w:cs="Times New Roman"/>
                <w:sz w:val="24"/>
              </w:rPr>
              <w:t>Article 314(</w:t>
            </w:r>
            <w:r w:rsidR="00FB2C55" w:rsidRPr="008D71E9">
              <w:rPr>
                <w:rFonts w:ascii="Times New Roman" w:eastAsia="Times New Roman" w:hAnsi="Times New Roman" w:cs="Times New Roman"/>
                <w:sz w:val="24"/>
              </w:rPr>
              <w:t>5</w:t>
            </w:r>
            <w:r w:rsidR="00096102" w:rsidRPr="008D71E9">
              <w:rPr>
                <w:rFonts w:ascii="Times New Roman" w:eastAsia="Times New Roman" w:hAnsi="Times New Roman" w:cs="Times New Roman"/>
                <w:sz w:val="24"/>
              </w:rPr>
              <w:t>) of Regulation (EU) No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Financial Component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w:t>
            </w:r>
            <w:r w:rsidR="003826D3" w:rsidRPr="008D71E9">
              <w:rPr>
                <w:rStyle w:val="InstructionsTabelleberschrift"/>
                <w:rFonts w:ascii="Times New Roman" w:eastAsia="Times New Roman" w:hAnsi="Times New Roman"/>
                <w:b w:val="0"/>
                <w:bCs w:val="0"/>
                <w:sz w:val="24"/>
                <w:u w:val="none"/>
              </w:rPr>
              <w:t>he Financial component (FC) calculated in accordance with Article 314(</w:t>
            </w:r>
            <w:r w:rsidR="00CB44DC" w:rsidRPr="008D71E9">
              <w:rPr>
                <w:rStyle w:val="InstructionsTabelleberschrift"/>
                <w:rFonts w:ascii="Times New Roman" w:eastAsia="Times New Roman" w:hAnsi="Times New Roman"/>
                <w:b w:val="0"/>
                <w:bCs w:val="0"/>
                <w:sz w:val="24"/>
                <w:u w:val="none"/>
              </w:rPr>
              <w:t>6</w:t>
            </w:r>
            <w:r w:rsidR="003826D3" w:rsidRPr="008D71E9">
              <w:rPr>
                <w:rStyle w:val="InstructionsTabelleberschrift"/>
                <w:rFonts w:ascii="Times New Roman" w:eastAsia="Times New Roman" w:hAnsi="Times New Roman"/>
                <w:b w:val="0"/>
                <w:bCs w:val="0"/>
                <w:sz w:val="24"/>
                <w:u w:val="none"/>
              </w:rPr>
              <w:t>) of Regulation (EU) No 575/2013.</w:t>
            </w:r>
            <w:r w:rsidR="00D81FA1" w:rsidRPr="008D71E9">
              <w:rPr>
                <w:rStyle w:val="InstructionsTabelleberschrift"/>
                <w:rFonts w:ascii="Times New Roman" w:eastAsia="Times New Roman" w:hAnsi="Times New Roman"/>
                <w:b w:val="0"/>
                <w:bCs w:val="0"/>
                <w:sz w:val="24"/>
                <w:u w:val="none"/>
              </w:rPr>
              <w:t xml:space="preserve"> </w:t>
            </w:r>
            <w:r w:rsidR="00D81FA1" w:rsidRPr="008D71E9">
              <w:rPr>
                <w:rFonts w:ascii="Times New Roman" w:eastAsia="Times New Roman" w:hAnsi="Times New Roman" w:cs="Times New Roman"/>
                <w:sz w:val="24"/>
              </w:rPr>
              <w:t>Where an institution is subject to the derogation referred to in Article 314(</w:t>
            </w:r>
            <w:r w:rsidR="009B1F6C" w:rsidRPr="008D71E9">
              <w:rPr>
                <w:rFonts w:ascii="Times New Roman" w:eastAsia="Times New Roman" w:hAnsi="Times New Roman" w:cs="Times New Roman"/>
                <w:sz w:val="24"/>
              </w:rPr>
              <w:t>4</w:t>
            </w:r>
            <w:r w:rsidR="00D81FA1" w:rsidRPr="008D71E9">
              <w:rPr>
                <w:rFonts w:ascii="Times New Roman" w:eastAsia="Times New Roman" w:hAnsi="Times New Roman" w:cs="Times New Roman"/>
                <w:sz w:val="24"/>
              </w:rPr>
              <w:t>) of Regulation (EU) No 575/2013, the institution shall not include any figures from retail banking and commercial banking business lines.</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Net profit or loss applicable to trading book </w:t>
            </w:r>
            <w:r w:rsidR="00A94BCA" w:rsidRPr="008D71E9">
              <w:rPr>
                <w:rStyle w:val="InstructionsTabelleberschrift"/>
                <w:rFonts w:ascii="Times New Roman" w:eastAsia="Times New Roman" w:hAnsi="Times New Roman"/>
                <w:sz w:val="24"/>
                <w:u w:val="none"/>
              </w:rPr>
              <w:t>(TB)</w:t>
            </w:r>
          </w:p>
          <w:p w14:paraId="4E177CA3" w14:textId="00C9E392" w:rsidR="003826D3" w:rsidRDefault="003826D3" w:rsidP="003826D3">
            <w:pPr>
              <w:spacing w:before="60" w:after="120"/>
              <w:jc w:val="both"/>
              <w:rPr>
                <w:ins w:id="120" w:author="Author"/>
                <w:rStyle w:val="InstructionsTabelleberschrift"/>
                <w:rFonts w:ascii="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006734FF" w:rsidRPr="008D71E9">
              <w:rPr>
                <w:rStyle w:val="InstructionsTabelleberschrift"/>
                <w:rFonts w:ascii="Times New Roman" w:eastAsia="Times New Roman" w:hAnsi="Times New Roman"/>
                <w:b w:val="0"/>
                <w:bCs w:val="0"/>
                <w:sz w:val="24"/>
                <w:u w:val="none"/>
              </w:rPr>
              <w:t xml:space="preserve"> </w:t>
            </w:r>
            <w:r w:rsidRPr="008D71E9">
              <w:rPr>
                <w:rStyle w:val="InstructionsTabelleberschrift"/>
                <w:rFonts w:ascii="Times New Roman" w:eastAsia="Times New Roman" w:hAnsi="Times New Roman"/>
                <w:b w:val="0"/>
                <w:bCs w:val="0"/>
                <w:sz w:val="24"/>
                <w:u w:val="none"/>
              </w:rPr>
              <w:t>net profit or loss applicable to trading book</w:t>
            </w:r>
            <w:ins w:id="121" w:author="Author">
              <w:r w:rsidR="00F47073">
                <w:rPr>
                  <w:rStyle w:val="InstructionsTabelleberschrift"/>
                  <w:rFonts w:ascii="Times New Roman" w:eastAsia="Times New Roman" w:hAnsi="Times New Roman"/>
                  <w:b w:val="0"/>
                  <w:bCs w:val="0"/>
                  <w:sz w:val="24"/>
                  <w:u w:val="none"/>
                </w:rPr>
                <w:t xml:space="preserve"> shall</w:t>
              </w:r>
              <w:r w:rsidR="009A1346">
                <w:rPr>
                  <w:rStyle w:val="InstructionsTabelleberschrift"/>
                  <w:rFonts w:ascii="Times New Roman" w:eastAsia="Times New Roman" w:hAnsi="Times New Roman"/>
                  <w:b w:val="0"/>
                  <w:bCs w:val="0"/>
                  <w:sz w:val="24"/>
                  <w:u w:val="none"/>
                </w:rPr>
                <w:t xml:space="preserve"> be calculated as the</w:t>
              </w:r>
              <w:r w:rsidR="00AE514C">
                <w:rPr>
                  <w:rStyle w:val="InstructionsTabelleberschrift"/>
                  <w:rFonts w:ascii="Times New Roman" w:eastAsia="Times New Roman" w:hAnsi="Times New Roman"/>
                  <w:b w:val="0"/>
                  <w:bCs w:val="0"/>
                  <w:sz w:val="24"/>
                  <w:u w:val="none"/>
                </w:rPr>
                <w:t xml:space="preserve"> sum of:</w:t>
              </w:r>
              <w:r w:rsidR="009A1346">
                <w:rPr>
                  <w:rStyle w:val="InstructionsTabelleberschrift"/>
                  <w:rFonts w:ascii="Times New Roman" w:eastAsia="Times New Roman" w:hAnsi="Times New Roman"/>
                  <w:b w:val="0"/>
                  <w:bCs w:val="0"/>
                  <w:sz w:val="24"/>
                  <w:u w:val="none"/>
                </w:rPr>
                <w:t xml:space="preserve"> </w:t>
              </w:r>
            </w:ins>
            <w:r w:rsidRPr="008D71E9">
              <w:rPr>
                <w:rStyle w:val="InstructionsTabelleberschrift"/>
                <w:rFonts w:ascii="Times New Roman" w:eastAsia="Times New Roman" w:hAnsi="Times New Roman"/>
                <w:b w:val="0"/>
                <w:bCs w:val="0"/>
                <w:sz w:val="24"/>
                <w:u w:val="none"/>
              </w:rPr>
              <w:t xml:space="preserve"> </w:t>
            </w:r>
            <w:del w:id="122" w:author="Author">
              <w:r w:rsidRPr="008D71E9" w:rsidDel="00D0762F">
                <w:rPr>
                  <w:rStyle w:val="InstructionsTabelleberschrift"/>
                  <w:rFonts w:ascii="Times New Roman" w:eastAsia="Times New Roman" w:hAnsi="Times New Roman"/>
                  <w:b w:val="0"/>
                  <w:bCs w:val="0"/>
                  <w:sz w:val="24"/>
                  <w:u w:val="none"/>
                </w:rPr>
                <w:delText xml:space="preserve">calculated </w:delText>
              </w:r>
              <w:r w:rsidR="00555026" w:rsidRPr="008D71E9" w:rsidDel="00D0762F">
                <w:rPr>
                  <w:rStyle w:val="InstructionsTabelleberschrift"/>
                  <w:rFonts w:ascii="Times New Roman" w:eastAsia="Times New Roman" w:hAnsi="Times New Roman"/>
                  <w:b w:val="0"/>
                  <w:bCs w:val="0"/>
                  <w:sz w:val="24"/>
                  <w:u w:val="none"/>
                </w:rPr>
                <w:delText>on the basis of the</w:delText>
              </w:r>
              <w:r w:rsidRPr="008D71E9" w:rsidDel="00D0762F">
                <w:rPr>
                  <w:rStyle w:val="InstructionsTabelleberschrift"/>
                  <w:rFonts w:ascii="Times New Roman" w:eastAsia="Times New Roman" w:hAnsi="Times New Roman"/>
                  <w:b w:val="0"/>
                  <w:bCs w:val="0"/>
                  <w:sz w:val="24"/>
                  <w:u w:val="none"/>
                </w:rPr>
                <w:delText xml:space="preserve"> items </w:delText>
              </w:r>
              <w:r w:rsidR="00B76736" w:rsidRPr="008D71E9" w:rsidDel="00D0762F">
                <w:rPr>
                  <w:rStyle w:val="InstructionsTabelleberschrift"/>
                  <w:rFonts w:ascii="Times New Roman" w:eastAsia="Times New Roman" w:hAnsi="Times New Roman"/>
                  <w:b w:val="0"/>
                  <w:bCs w:val="0"/>
                  <w:sz w:val="24"/>
                  <w:u w:val="none"/>
                </w:rPr>
                <w:delText xml:space="preserve">included </w:delText>
              </w:r>
              <w:r w:rsidRPr="008D71E9" w:rsidDel="00D0762F">
                <w:rPr>
                  <w:rStyle w:val="InstructionsTabelleberschrift"/>
                  <w:rFonts w:ascii="Times New Roman" w:eastAsia="Times New Roman" w:hAnsi="Times New Roman"/>
                  <w:b w:val="0"/>
                  <w:bCs w:val="0"/>
                  <w:sz w:val="24"/>
                  <w:u w:val="none"/>
                </w:rPr>
                <w:delText>in Template F 02.00 ‘Statement of profit or loss’ of Annex IV to</w:delText>
              </w:r>
              <w:r w:rsidR="00555026" w:rsidRPr="008D71E9" w:rsidDel="00D0762F">
                <w:rPr>
                  <w:rStyle w:val="InstructionsTabelleberschrift"/>
                  <w:rFonts w:ascii="Times New Roman" w:eastAsia="Times New Roman" w:hAnsi="Times New Roman"/>
                  <w:b w:val="0"/>
                  <w:bCs w:val="0"/>
                  <w:sz w:val="24"/>
                  <w:u w:val="none"/>
                </w:rPr>
                <w:delText xml:space="preserve"> the Commission</w:delText>
              </w:r>
              <w:r w:rsidRPr="008D71E9" w:rsidDel="00D0762F">
                <w:rPr>
                  <w:rStyle w:val="InstructionsTabelleberschrift"/>
                  <w:rFonts w:ascii="Times New Roman" w:eastAsia="Times New Roman" w:hAnsi="Times New Roman"/>
                  <w:b w:val="0"/>
                  <w:bCs w:val="0"/>
                  <w:sz w:val="24"/>
                  <w:u w:val="none"/>
                </w:rPr>
                <w:delText xml:space="preserve"> </w:delText>
              </w:r>
              <w:r w:rsidRPr="008D71E9" w:rsidDel="00D0762F">
                <w:rPr>
                  <w:rStyle w:val="InstructionsTabelleberschrift"/>
                  <w:rFonts w:ascii="Times New Roman" w:hAnsi="Times New Roman"/>
                  <w:b w:val="0"/>
                  <w:bCs w:val="0"/>
                  <w:sz w:val="24"/>
                  <w:u w:val="none"/>
                </w:rPr>
                <w:delText>Implementing Regulation (EU) 2021/451</w:delText>
              </w:r>
              <w:r w:rsidR="00555026" w:rsidRPr="008D71E9" w:rsidDel="00D0762F">
                <w:rPr>
                  <w:rStyle w:val="InstructionsTabelleberschrift"/>
                  <w:rFonts w:ascii="Times New Roman" w:hAnsi="Times New Roman"/>
                  <w:b w:val="0"/>
                  <w:bCs w:val="0"/>
                  <w:sz w:val="24"/>
                  <w:u w:val="none"/>
                </w:rPr>
                <w:delText>.</w:delText>
              </w:r>
            </w:del>
          </w:p>
          <w:p w14:paraId="6324889B" w14:textId="51AD5908" w:rsidR="008A379C" w:rsidRPr="008A379C" w:rsidRDefault="008A379C" w:rsidP="008A379C">
            <w:pPr>
              <w:pStyle w:val="ListParagraph"/>
              <w:numPr>
                <w:ilvl w:val="0"/>
                <w:numId w:val="11"/>
              </w:numPr>
              <w:spacing w:before="60" w:after="120"/>
              <w:jc w:val="both"/>
              <w:rPr>
                <w:ins w:id="123" w:author="Author"/>
                <w:rStyle w:val="InstructionsTabelleberschrift"/>
                <w:rFonts w:ascii="Times New Roman" w:eastAsia="Times New Roman" w:hAnsi="Times New Roman"/>
                <w:b w:val="0"/>
                <w:bCs w:val="0"/>
                <w:sz w:val="24"/>
                <w:u w:val="none"/>
              </w:rPr>
            </w:pPr>
            <w:ins w:id="124" w:author="Author">
              <w:r w:rsidRPr="003310FD">
                <w:rPr>
                  <w:rStyle w:val="InstructionsTabelleberschrift"/>
                  <w:rFonts w:ascii="Times New Roman" w:eastAsia="Times New Roman" w:hAnsi="Times New Roman"/>
                  <w:b w:val="0"/>
                  <w:bCs w:val="0"/>
                  <w:sz w:val="24"/>
                </w:rPr>
                <w:t>Gains or (-) losses on financial assets and liabilities held for trading and trading, net</w:t>
              </w:r>
              <w:r w:rsidR="00536DD1">
                <w:rPr>
                  <w:rStyle w:val="InstructionsTabelleberschrift"/>
                  <w:rFonts w:ascii="Times New Roman" w:eastAsia="Times New Roman" w:hAnsi="Times New Roman"/>
                  <w:b w:val="0"/>
                  <w:bCs w:val="0"/>
                  <w:sz w:val="24"/>
                  <w:u w:val="none"/>
                </w:rPr>
                <w:t xml:space="preserve">: </w:t>
              </w:r>
              <w:r w:rsidR="00A631CD" w:rsidRPr="00A631CD">
                <w:rPr>
                  <w:rStyle w:val="InstructionsTabelleberschrift"/>
                  <w:rFonts w:ascii="Times New Roman" w:eastAsia="Times New Roman" w:hAnsi="Times New Roman"/>
                  <w:b w:val="0"/>
                  <w:bCs w:val="0"/>
                  <w:sz w:val="24"/>
                  <w:u w:val="none"/>
                </w:rPr>
                <w:t xml:space="preserve">gains or (-) losses on financial assets and liabilities held for </w:t>
              </w:r>
              <w:r w:rsidR="00A631CD" w:rsidRPr="00A631CD">
                <w:rPr>
                  <w:rStyle w:val="InstructionsTabelleberschrift"/>
                  <w:rFonts w:ascii="Times New Roman" w:eastAsia="Times New Roman" w:hAnsi="Times New Roman"/>
                  <w:b w:val="0"/>
                  <w:bCs w:val="0"/>
                  <w:sz w:val="24"/>
                  <w:u w:val="none"/>
                </w:rPr>
                <w:lastRenderedPageBreak/>
                <w:t>trading in accordance with Annex V, Part 2 paragraphs 43 and 46 of the EBA IT solutions or on trading financial assets and liabilities in accordance with</w:t>
              </w:r>
              <w:r w:rsidR="008F2676">
                <w:rPr>
                  <w:rStyle w:val="InstructionsTabelleberschrift"/>
                  <w:rFonts w:ascii="Times New Roman" w:eastAsia="Times New Roman" w:hAnsi="Times New Roman"/>
                  <w:b w:val="0"/>
                  <w:bCs w:val="0"/>
                  <w:sz w:val="24"/>
                  <w:u w:val="none"/>
                </w:rPr>
                <w:t xml:space="preserve"> the Council Directive </w:t>
              </w:r>
              <w:r w:rsidR="008F5F56">
                <w:rPr>
                  <w:rStyle w:val="InstructionsTabelleberschrift"/>
                  <w:rFonts w:ascii="Times New Roman" w:eastAsia="Times New Roman" w:hAnsi="Times New Roman"/>
                  <w:b w:val="0"/>
                  <w:bCs w:val="0"/>
                  <w:sz w:val="24"/>
                  <w:u w:val="none"/>
                </w:rPr>
                <w:t>86/635/EEC</w:t>
              </w:r>
              <w:r w:rsidR="00A631CD" w:rsidRPr="00A631CD">
                <w:rPr>
                  <w:rStyle w:val="InstructionsTabelleberschrift"/>
                  <w:rFonts w:ascii="Times New Roman" w:eastAsia="Times New Roman" w:hAnsi="Times New Roman"/>
                  <w:b w:val="0"/>
                  <w:bCs w:val="0"/>
                  <w:sz w:val="24"/>
                  <w:u w:val="none"/>
                </w:rPr>
                <w:t xml:space="preserve"> </w:t>
              </w:r>
              <w:r w:rsidR="007E4A47">
                <w:rPr>
                  <w:rStyle w:val="InstructionsTabelleberschrift"/>
                  <w:rFonts w:ascii="Times New Roman" w:eastAsia="Times New Roman" w:hAnsi="Times New Roman"/>
                  <w:b w:val="0"/>
                  <w:bCs w:val="0"/>
                  <w:sz w:val="24"/>
                  <w:u w:val="none"/>
                </w:rPr>
                <w:t>(</w:t>
              </w:r>
              <w:r w:rsidR="00D36D1A">
                <w:rPr>
                  <w:rStyle w:val="InstructionsTabelleberschrift"/>
                  <w:rFonts w:ascii="Times New Roman" w:eastAsia="Times New Roman" w:hAnsi="Times New Roman"/>
                  <w:b w:val="0"/>
                  <w:bCs w:val="0"/>
                  <w:sz w:val="24"/>
                  <w:u w:val="none"/>
                </w:rPr>
                <w:t>“Bank Accounting Directive” or “</w:t>
              </w:r>
              <w:r w:rsidR="00A631CD" w:rsidRPr="00A631CD">
                <w:rPr>
                  <w:rStyle w:val="InstructionsTabelleberschrift"/>
                  <w:rFonts w:ascii="Times New Roman" w:eastAsia="Times New Roman" w:hAnsi="Times New Roman"/>
                  <w:b w:val="0"/>
                  <w:bCs w:val="0"/>
                  <w:sz w:val="24"/>
                  <w:u w:val="none"/>
                </w:rPr>
                <w:t>BAD</w:t>
              </w:r>
              <w:r w:rsidR="00D36D1A">
                <w:rPr>
                  <w:rStyle w:val="InstructionsTabelleberschrift"/>
                  <w:rFonts w:ascii="Times New Roman" w:eastAsia="Times New Roman" w:hAnsi="Times New Roman"/>
                  <w:b w:val="0"/>
                  <w:bCs w:val="0"/>
                  <w:sz w:val="24"/>
                  <w:u w:val="none"/>
                </w:rPr>
                <w:t>”</w:t>
              </w:r>
              <w:r w:rsidR="007E4A47">
                <w:rPr>
                  <w:rStyle w:val="InstructionsTabelleberschrift"/>
                  <w:rFonts w:ascii="Times New Roman" w:eastAsia="Times New Roman" w:hAnsi="Times New Roman"/>
                  <w:b w:val="0"/>
                  <w:bCs w:val="0"/>
                  <w:sz w:val="24"/>
                  <w:u w:val="none"/>
                </w:rPr>
                <w:t>)</w:t>
              </w:r>
              <w:r w:rsidR="00A631CD" w:rsidRPr="00A631CD">
                <w:rPr>
                  <w:rStyle w:val="InstructionsTabelleberschrift"/>
                  <w:rFonts w:ascii="Times New Roman" w:eastAsia="Times New Roman" w:hAnsi="Times New Roman"/>
                  <w:b w:val="0"/>
                  <w:bCs w:val="0"/>
                  <w:sz w:val="24"/>
                  <w:u w:val="none"/>
                </w:rPr>
                <w:t xml:space="preserve">  art 27.Vertical layout(6)</w:t>
              </w:r>
              <w:r w:rsidRPr="008A379C">
                <w:rPr>
                  <w:rStyle w:val="InstructionsTabelleberschrift"/>
                  <w:rFonts w:ascii="Times New Roman" w:eastAsia="Times New Roman" w:hAnsi="Times New Roman"/>
                  <w:b w:val="0"/>
                  <w:bCs w:val="0"/>
                  <w:sz w:val="24"/>
                  <w:u w:val="none"/>
                </w:rPr>
                <w:t xml:space="preserve">; </w:t>
              </w:r>
            </w:ins>
          </w:p>
          <w:p w14:paraId="0B998657" w14:textId="3486D67C" w:rsidR="008A379C" w:rsidRPr="008A379C" w:rsidRDefault="008A379C" w:rsidP="008A379C">
            <w:pPr>
              <w:pStyle w:val="ListParagraph"/>
              <w:numPr>
                <w:ilvl w:val="0"/>
                <w:numId w:val="11"/>
              </w:numPr>
              <w:spacing w:before="60" w:after="120"/>
              <w:jc w:val="both"/>
              <w:rPr>
                <w:ins w:id="125" w:author="Author"/>
                <w:rStyle w:val="InstructionsTabelleberschrift"/>
                <w:rFonts w:ascii="Times New Roman" w:eastAsia="Times New Roman" w:hAnsi="Times New Roman"/>
                <w:b w:val="0"/>
                <w:bCs w:val="0"/>
                <w:sz w:val="24"/>
                <w:u w:val="none"/>
              </w:rPr>
            </w:pPr>
            <w:ins w:id="126" w:author="Author">
              <w:r w:rsidRPr="003310FD">
                <w:rPr>
                  <w:rStyle w:val="InstructionsTabelleberschrift"/>
                  <w:rFonts w:ascii="Times New Roman" w:eastAsia="Times New Roman" w:hAnsi="Times New Roman"/>
                  <w:b w:val="0"/>
                  <w:bCs w:val="0"/>
                  <w:sz w:val="24"/>
                </w:rPr>
                <w:t>Gains or (-) losses from hedge accounting, net</w:t>
              </w:r>
              <w:r w:rsidR="00A32013">
                <w:rPr>
                  <w:rStyle w:val="InstructionsTabelleberschrift"/>
                  <w:rFonts w:ascii="Times New Roman" w:eastAsia="Times New Roman" w:hAnsi="Times New Roman"/>
                  <w:b w:val="0"/>
                  <w:bCs w:val="0"/>
                  <w:sz w:val="24"/>
                  <w:u w:val="none"/>
                </w:rPr>
                <w:t xml:space="preserve">: </w:t>
              </w:r>
              <w:r w:rsidR="00A32013" w:rsidRPr="00A32013">
                <w:rPr>
                  <w:rStyle w:val="InstructionsTabelleberschrift"/>
                  <w:rFonts w:ascii="Times New Roman" w:eastAsia="Times New Roman" w:hAnsi="Times New Roman"/>
                  <w:b w:val="0"/>
                  <w:bCs w:val="0"/>
                  <w:sz w:val="24"/>
                  <w:u w:val="none"/>
                </w:rPr>
                <w:t>gains or (-) losses from hedge accounting, net under the trading book component only in those exceptional circumstances where hedge accounting, computed in accordance with Annex V, Part 2 paragraph 47 of the EBA IT solutions or in accordance with the Accounting Directive art 8(1)(a), (6), (8) is used for hedging financial assets and liabilities held for trading or trading financial assets and liabilities</w:t>
              </w:r>
              <w:r w:rsidR="00536DD1">
                <w:rPr>
                  <w:rStyle w:val="InstructionsTabelleberschrift"/>
                  <w:rFonts w:ascii="Times New Roman" w:eastAsia="Times New Roman" w:hAnsi="Times New Roman"/>
                  <w:b w:val="0"/>
                  <w:bCs w:val="0"/>
                  <w:sz w:val="24"/>
                  <w:u w:val="none"/>
                </w:rPr>
                <w:t>; and</w:t>
              </w:r>
              <w:r w:rsidRPr="008A379C">
                <w:rPr>
                  <w:rStyle w:val="InstructionsTabelleberschrift"/>
                  <w:rFonts w:ascii="Times New Roman" w:eastAsia="Times New Roman" w:hAnsi="Times New Roman"/>
                  <w:b w:val="0"/>
                  <w:bCs w:val="0"/>
                  <w:sz w:val="24"/>
                  <w:u w:val="none"/>
                </w:rPr>
                <w:t xml:space="preserve"> </w:t>
              </w:r>
            </w:ins>
          </w:p>
          <w:p w14:paraId="1BC37DE4" w14:textId="4C0D38C9" w:rsidR="008A379C" w:rsidRPr="008A379C" w:rsidRDefault="008A379C" w:rsidP="008A379C">
            <w:pPr>
              <w:pStyle w:val="ListParagraph"/>
              <w:numPr>
                <w:ilvl w:val="0"/>
                <w:numId w:val="11"/>
              </w:numPr>
              <w:spacing w:before="60" w:after="120"/>
              <w:jc w:val="both"/>
              <w:rPr>
                <w:ins w:id="127" w:author="Author"/>
                <w:rStyle w:val="InstructionsTabelleberschrift"/>
                <w:rFonts w:ascii="Times New Roman" w:eastAsia="Times New Roman" w:hAnsi="Times New Roman"/>
                <w:b w:val="0"/>
                <w:bCs w:val="0"/>
                <w:sz w:val="24"/>
                <w:u w:val="none"/>
              </w:rPr>
            </w:pPr>
            <w:ins w:id="128" w:author="Author">
              <w:r w:rsidRPr="003310FD">
                <w:rPr>
                  <w:rStyle w:val="InstructionsTabelleberschrift"/>
                  <w:rFonts w:ascii="Times New Roman" w:eastAsia="Times New Roman" w:hAnsi="Times New Roman"/>
                  <w:b w:val="0"/>
                  <w:bCs w:val="0"/>
                  <w:sz w:val="24"/>
                </w:rPr>
                <w:t>Exchange differences [gain or (-) loss], net</w:t>
              </w:r>
              <w:r w:rsidR="003310FD" w:rsidRPr="003310FD">
                <w:rPr>
                  <w:rStyle w:val="InstructionsTabelleberschrift"/>
                  <w:rFonts w:ascii="Times New Roman" w:eastAsia="Times New Roman" w:hAnsi="Times New Roman"/>
                  <w:b w:val="0"/>
                  <w:bCs w:val="0"/>
                  <w:sz w:val="24"/>
                </w:rPr>
                <w:t>,</w:t>
              </w:r>
              <w:r w:rsidRPr="003310FD">
                <w:rPr>
                  <w:rStyle w:val="InstructionsTabelleberschrift"/>
                  <w:rFonts w:ascii="Times New Roman" w:eastAsia="Times New Roman" w:hAnsi="Times New Roman"/>
                  <w:b w:val="0"/>
                  <w:bCs w:val="0"/>
                  <w:sz w:val="24"/>
                </w:rPr>
                <w:t xml:space="preserve"> related with the trading book</w:t>
              </w:r>
              <w:r w:rsidR="003310FD">
                <w:rPr>
                  <w:rStyle w:val="InstructionsTabelleberschrift"/>
                  <w:rFonts w:ascii="Times New Roman" w:eastAsia="Times New Roman" w:hAnsi="Times New Roman"/>
                  <w:b w:val="0"/>
                  <w:bCs w:val="0"/>
                  <w:sz w:val="24"/>
                  <w:u w:val="none"/>
                </w:rPr>
                <w:t xml:space="preserve">: </w:t>
              </w:r>
              <w:r w:rsidR="003310FD" w:rsidRPr="003310FD">
                <w:rPr>
                  <w:rStyle w:val="InstructionsTabelleberschrift"/>
                  <w:rFonts w:ascii="Times New Roman" w:eastAsia="Times New Roman" w:hAnsi="Times New Roman"/>
                  <w:b w:val="0"/>
                  <w:bCs w:val="0"/>
                  <w:sz w:val="24"/>
                  <w:u w:val="none"/>
                </w:rPr>
                <w:t>exchange differences [gain or (-) loss], net, only where such differences, computed in accordance with IAS 21.28, 52(a) or in accordance with BAD art 39 originate from financial assets and liabilities held for trading or trading financial assets and liabilities.</w:t>
              </w:r>
              <w:r w:rsidRPr="008A379C">
                <w:rPr>
                  <w:rStyle w:val="InstructionsTabelleberschrift"/>
                  <w:rFonts w:ascii="Times New Roman" w:eastAsia="Times New Roman" w:hAnsi="Times New Roman"/>
                  <w:b w:val="0"/>
                  <w:bCs w:val="0"/>
                  <w:sz w:val="24"/>
                  <w:u w:val="none"/>
                </w:rPr>
                <w:t xml:space="preserve"> </w:t>
              </w:r>
            </w:ins>
          </w:p>
          <w:p w14:paraId="761552C0" w14:textId="787E8881" w:rsidR="001E5563" w:rsidRPr="008D71E9" w:rsidRDefault="001E5563" w:rsidP="00C65626">
            <w:pPr>
              <w:pStyle w:val="paragraph"/>
              <w:textAlignment w:val="baseline"/>
              <w:rPr>
                <w:rStyle w:val="InstructionsTabelleberschrift"/>
                <w:rFonts w:ascii="Segoe UI" w:hAnsi="Segoe UI" w:cs="Segoe UI"/>
              </w:rPr>
            </w:pPr>
            <w:r w:rsidRPr="008D71E9">
              <w:t xml:space="preserve">The values to be disclosed will reflect </w:t>
            </w:r>
            <w:del w:id="129" w:author="Author">
              <w:r w:rsidRPr="008D71E9" w:rsidDel="003310FD">
                <w:delText xml:space="preserve"> </w:delText>
              </w:r>
            </w:del>
            <w:r w:rsidRPr="008D71E9">
              <w:t xml:space="preserve">the accounting values determined using the accounting boundary or the prudential boundary (PBA) to identify the items of the trading book and banking book </w:t>
            </w:r>
            <w:r w:rsidRPr="008D71E9">
              <w:rPr>
                <w:rStyle w:val="normaltextrun"/>
              </w:rPr>
              <w:t>for each of the last 3 financial years in accordance with Article 314(</w:t>
            </w:r>
            <w:r w:rsidR="00CB44DC" w:rsidRPr="008D71E9">
              <w:rPr>
                <w:rStyle w:val="normaltextrun"/>
              </w:rPr>
              <w:t>6</w:t>
            </w:r>
            <w:r w:rsidRPr="008D71E9">
              <w:rPr>
                <w:rStyle w:val="normaltextrun"/>
              </w:rPr>
              <w:t xml:space="preserve">) of Regulation (EU) No 575/2013. </w:t>
            </w:r>
            <w:r w:rsidRPr="008D71E9">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Net profit or loss applicable to banking book </w:t>
            </w:r>
            <w:r w:rsidR="00A94BCA" w:rsidRPr="008D71E9">
              <w:rPr>
                <w:rStyle w:val="InstructionsTabelleberschrift"/>
                <w:rFonts w:ascii="Times New Roman" w:eastAsia="Times New Roman" w:hAnsi="Times New Roman"/>
                <w:sz w:val="24"/>
                <w:u w:val="none"/>
              </w:rPr>
              <w:t>(BB)</w:t>
            </w:r>
          </w:p>
          <w:p w14:paraId="16F13570" w14:textId="5ADA7B9E"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Pr="008D71E9">
              <w:rPr>
                <w:rStyle w:val="InstructionsTabelleberschrift"/>
                <w:rFonts w:ascii="Times New Roman" w:eastAsia="Times New Roman" w:hAnsi="Times New Roman"/>
                <w:b w:val="0"/>
                <w:bCs w:val="0"/>
                <w:sz w:val="24"/>
                <w:u w:val="none"/>
              </w:rPr>
              <w:t xml:space="preserve"> net profit or loss applicable to </w:t>
            </w:r>
            <w:r w:rsidR="00654641" w:rsidRPr="008D71E9">
              <w:rPr>
                <w:rStyle w:val="InstructionsTabelleberschrift"/>
                <w:rFonts w:ascii="Times New Roman" w:eastAsia="Times New Roman" w:hAnsi="Times New Roman"/>
                <w:b w:val="0"/>
                <w:bCs w:val="0"/>
                <w:sz w:val="24"/>
                <w:u w:val="none"/>
              </w:rPr>
              <w:t>banking</w:t>
            </w:r>
            <w:r w:rsidRPr="008D71E9">
              <w:rPr>
                <w:rStyle w:val="InstructionsTabelleberschrift"/>
                <w:rFonts w:ascii="Times New Roman" w:eastAsia="Times New Roman" w:hAnsi="Times New Roman"/>
                <w:b w:val="0"/>
                <w:bCs w:val="0"/>
                <w:sz w:val="24"/>
                <w:u w:val="none"/>
              </w:rPr>
              <w:t xml:space="preserve"> book </w:t>
            </w:r>
            <w:ins w:id="130" w:author="Author">
              <w:r w:rsidR="00F1667E" w:rsidRPr="00F1667E">
                <w:rPr>
                  <w:rStyle w:val="InstructionsTabelleberschrift"/>
                  <w:rFonts w:ascii="Times New Roman" w:eastAsia="Times New Roman" w:hAnsi="Times New Roman"/>
                  <w:b w:val="0"/>
                  <w:bCs w:val="0"/>
                  <w:sz w:val="24"/>
                  <w:u w:val="none"/>
                </w:rPr>
                <w:t>shall be calculated as the sum of:</w:t>
              </w:r>
            </w:ins>
            <w:del w:id="131" w:author="Author">
              <w:r w:rsidRPr="008D71E9" w:rsidDel="00F1667E">
                <w:rPr>
                  <w:rStyle w:val="InstructionsTabelleberschrift"/>
                  <w:rFonts w:ascii="Times New Roman" w:eastAsia="Times New Roman" w:hAnsi="Times New Roman"/>
                  <w:b w:val="0"/>
                  <w:bCs w:val="0"/>
                  <w:sz w:val="24"/>
                  <w:u w:val="none"/>
                </w:rPr>
                <w:delText>calculated</w:delText>
              </w:r>
              <w:r w:rsidR="00555026" w:rsidRPr="008D71E9" w:rsidDel="00F1667E">
                <w:rPr>
                  <w:rStyle w:val="InstructionsTabelleberschrift"/>
                  <w:rFonts w:ascii="Times New Roman" w:eastAsia="Times New Roman" w:hAnsi="Times New Roman"/>
                  <w:b w:val="0"/>
                  <w:bCs w:val="0"/>
                  <w:sz w:val="24"/>
                  <w:u w:val="none"/>
                </w:rPr>
                <w:delText xml:space="preserve"> on the basis of the</w:delText>
              </w:r>
              <w:r w:rsidRPr="008D71E9" w:rsidDel="00F1667E">
                <w:rPr>
                  <w:rStyle w:val="InstructionsTabelleberschrift"/>
                  <w:rFonts w:ascii="Times New Roman" w:eastAsia="Times New Roman" w:hAnsi="Times New Roman"/>
                  <w:b w:val="0"/>
                  <w:bCs w:val="0"/>
                  <w:sz w:val="24"/>
                  <w:u w:val="none"/>
                </w:rPr>
                <w:delText xml:space="preserve"> items </w:delText>
              </w:r>
              <w:r w:rsidR="00B76736" w:rsidRPr="008D71E9" w:rsidDel="00F1667E">
                <w:rPr>
                  <w:rStyle w:val="InstructionsTabelleberschrift"/>
                  <w:rFonts w:ascii="Times New Roman" w:eastAsia="Times New Roman" w:hAnsi="Times New Roman"/>
                  <w:b w:val="0"/>
                  <w:bCs w:val="0"/>
                  <w:sz w:val="24"/>
                  <w:u w:val="none"/>
                </w:rPr>
                <w:delText xml:space="preserve">included </w:delText>
              </w:r>
              <w:r w:rsidRPr="008D71E9" w:rsidDel="00F1667E">
                <w:rPr>
                  <w:rStyle w:val="InstructionsTabelleberschrift"/>
                  <w:rFonts w:ascii="Times New Roman" w:eastAsia="Times New Roman" w:hAnsi="Times New Roman"/>
                  <w:b w:val="0"/>
                  <w:bCs w:val="0"/>
                  <w:sz w:val="24"/>
                  <w:u w:val="none"/>
                </w:rPr>
                <w:delText>in Template F 02.00 ‘Statement of profit or loss’ of Annex IV to</w:delText>
              </w:r>
              <w:r w:rsidR="00555026" w:rsidRPr="008D71E9" w:rsidDel="00F1667E">
                <w:rPr>
                  <w:rStyle w:val="InstructionsTabelleberschrift"/>
                  <w:rFonts w:ascii="Times New Roman" w:eastAsia="Times New Roman" w:hAnsi="Times New Roman"/>
                  <w:b w:val="0"/>
                  <w:bCs w:val="0"/>
                  <w:sz w:val="24"/>
                  <w:u w:val="none"/>
                </w:rPr>
                <w:delText xml:space="preserve"> the Commission</w:delText>
              </w:r>
              <w:r w:rsidRPr="008D71E9" w:rsidDel="00F1667E">
                <w:rPr>
                  <w:rStyle w:val="InstructionsTabelleberschrift"/>
                  <w:rFonts w:ascii="Times New Roman" w:eastAsia="Times New Roman" w:hAnsi="Times New Roman"/>
                  <w:b w:val="0"/>
                  <w:bCs w:val="0"/>
                  <w:sz w:val="24"/>
                  <w:u w:val="none"/>
                </w:rPr>
                <w:delText xml:space="preserve"> </w:delText>
              </w:r>
              <w:r w:rsidRPr="008D71E9" w:rsidDel="00F1667E">
                <w:rPr>
                  <w:rStyle w:val="InstructionsTabelleberschrift"/>
                  <w:rFonts w:ascii="Times New Roman" w:hAnsi="Times New Roman"/>
                  <w:b w:val="0"/>
                  <w:bCs w:val="0"/>
                  <w:sz w:val="24"/>
                  <w:u w:val="none"/>
                </w:rPr>
                <w:delText>Implementing Regulation (EU) 2021/451</w:delText>
              </w:r>
              <w:r w:rsidRPr="008D71E9" w:rsidDel="00F1667E">
                <w:rPr>
                  <w:rStyle w:val="InstructionsTabelleberschrift"/>
                  <w:rFonts w:ascii="Times New Roman" w:eastAsia="Times New Roman" w:hAnsi="Times New Roman"/>
                  <w:b w:val="0"/>
                  <w:bCs w:val="0"/>
                  <w:sz w:val="24"/>
                  <w:u w:val="none"/>
                </w:rPr>
                <w:delText>.</w:delText>
              </w:r>
            </w:del>
          </w:p>
          <w:p w14:paraId="4816B36A" w14:textId="2BA8CE2E" w:rsidR="008F0781" w:rsidRPr="00F26A2D" w:rsidRDefault="008F0781" w:rsidP="008F0781">
            <w:pPr>
              <w:pStyle w:val="ListParagraph"/>
              <w:numPr>
                <w:ilvl w:val="0"/>
                <w:numId w:val="11"/>
              </w:numPr>
              <w:spacing w:before="60" w:after="120"/>
              <w:jc w:val="both"/>
              <w:rPr>
                <w:ins w:id="132" w:author="Author"/>
                <w:rStyle w:val="InstructionsTabelleberschrift"/>
                <w:rFonts w:ascii="Times New Roman" w:eastAsia="Times New Roman" w:hAnsi="Times New Roman"/>
                <w:b w:val="0"/>
                <w:bCs w:val="0"/>
                <w:sz w:val="24"/>
                <w:u w:val="none"/>
              </w:rPr>
            </w:pPr>
            <w:ins w:id="133" w:author="Author">
              <w:r w:rsidRPr="008D0BBC">
                <w:rPr>
                  <w:rStyle w:val="InstructionsTabelleberschrift"/>
                  <w:rFonts w:ascii="Times New Roman" w:eastAsia="Times New Roman" w:hAnsi="Times New Roman"/>
                  <w:b w:val="0"/>
                  <w:bCs w:val="0"/>
                  <w:sz w:val="24"/>
                </w:rPr>
                <w:t>Gains or (-) losses on derecognition of financial assets and liabilities not measured at fair value through profit or loss, net</w:t>
              </w:r>
              <w:r w:rsidR="00AC2CFC" w:rsidRPr="00F26A2D">
                <w:rPr>
                  <w:rStyle w:val="InstructionsTabelleberschrift"/>
                  <w:rFonts w:ascii="Times New Roman" w:eastAsia="Times New Roman" w:hAnsi="Times New Roman"/>
                  <w:b w:val="0"/>
                  <w:bCs w:val="0"/>
                  <w:sz w:val="24"/>
                  <w:u w:val="none"/>
                </w:rPr>
                <w:t xml:space="preserve">: </w:t>
              </w:r>
              <w:r w:rsidR="00043B86" w:rsidRPr="00F26A2D">
                <w:rPr>
                  <w:rStyle w:val="InstructionsTabelleberschrift"/>
                  <w:rFonts w:ascii="Times New Roman" w:eastAsia="Times New Roman" w:hAnsi="Times New Roman"/>
                  <w:b w:val="0"/>
                  <w:bCs w:val="0"/>
                  <w:sz w:val="24"/>
                  <w:u w:val="none"/>
                </w:rPr>
                <w:t>gains or (-) losses on derecognition of financial assets and liabilities not measured at fair value through profit or loss, net in accordance with Annex V, Part 2, paragraph 45 to the EBA IT solutions or to BAD art 27.Vertical layout(6)</w:t>
              </w:r>
              <w:r w:rsidRPr="00F26A2D">
                <w:rPr>
                  <w:rStyle w:val="InstructionsTabelleberschrift"/>
                  <w:rFonts w:ascii="Times New Roman" w:eastAsia="Times New Roman" w:hAnsi="Times New Roman"/>
                  <w:b w:val="0"/>
                  <w:bCs w:val="0"/>
                  <w:sz w:val="24"/>
                  <w:u w:val="none"/>
                </w:rPr>
                <w:t xml:space="preserve">; </w:t>
              </w:r>
            </w:ins>
          </w:p>
          <w:p w14:paraId="29EDCF43" w14:textId="221E0A58" w:rsidR="008F0781" w:rsidRPr="00F26A2D" w:rsidRDefault="008F0781" w:rsidP="008F0781">
            <w:pPr>
              <w:pStyle w:val="ListParagraph"/>
              <w:numPr>
                <w:ilvl w:val="0"/>
                <w:numId w:val="11"/>
              </w:numPr>
              <w:spacing w:before="60" w:after="120"/>
              <w:jc w:val="both"/>
              <w:rPr>
                <w:ins w:id="134" w:author="Author"/>
                <w:rStyle w:val="InstructionsTabelleberschrift"/>
                <w:rFonts w:ascii="Times New Roman" w:eastAsia="Times New Roman" w:hAnsi="Times New Roman"/>
                <w:b w:val="0"/>
                <w:bCs w:val="0"/>
                <w:sz w:val="24"/>
                <w:u w:val="none"/>
              </w:rPr>
            </w:pPr>
            <w:ins w:id="135" w:author="Author">
              <w:r w:rsidRPr="008D0BBC">
                <w:rPr>
                  <w:rStyle w:val="InstructionsTabelleberschrift"/>
                  <w:rFonts w:ascii="Times New Roman" w:eastAsia="Times New Roman" w:hAnsi="Times New Roman"/>
                  <w:b w:val="0"/>
                  <w:bCs w:val="0"/>
                  <w:sz w:val="24"/>
                </w:rPr>
                <w:t>Gains or (-) losses on non-trading financial assets mandatorily at fair value through profit or loss, net</w:t>
              </w:r>
              <w:r w:rsidR="00043B86" w:rsidRPr="00F26A2D">
                <w:rPr>
                  <w:rStyle w:val="InstructionsTabelleberschrift"/>
                  <w:rFonts w:ascii="Times New Roman" w:eastAsia="Times New Roman" w:hAnsi="Times New Roman"/>
                  <w:b w:val="0"/>
                  <w:bCs w:val="0"/>
                  <w:sz w:val="24"/>
                  <w:u w:val="none"/>
                </w:rPr>
                <w:t xml:space="preserve">: </w:t>
              </w:r>
              <w:r w:rsidR="005B266A" w:rsidRPr="00F26A2D">
                <w:rPr>
                  <w:rStyle w:val="InstructionsTabelleberschrift"/>
                  <w:rFonts w:ascii="Times New Roman" w:eastAsia="Times New Roman" w:hAnsi="Times New Roman"/>
                  <w:b w:val="0"/>
                  <w:bCs w:val="0"/>
                  <w:sz w:val="24"/>
                  <w:u w:val="none"/>
                </w:rPr>
                <w:t xml:space="preserve">report gains or (-) losses on non-trading financial assets mandatorily at fair value through profit or loss, net in accordance with Annex V, Part 2, paragraph 46 of the EBA IT </w:t>
              </w:r>
              <w:proofErr w:type="gramStart"/>
              <w:r w:rsidR="005B266A" w:rsidRPr="00F26A2D">
                <w:rPr>
                  <w:rStyle w:val="InstructionsTabelleberschrift"/>
                  <w:rFonts w:ascii="Times New Roman" w:eastAsia="Times New Roman" w:hAnsi="Times New Roman"/>
                  <w:b w:val="0"/>
                  <w:bCs w:val="0"/>
                  <w:sz w:val="24"/>
                  <w:u w:val="none"/>
                </w:rPr>
                <w:t>solutions</w:t>
              </w:r>
              <w:r w:rsidRPr="00F26A2D">
                <w:rPr>
                  <w:rStyle w:val="InstructionsTabelleberschrift"/>
                  <w:rFonts w:ascii="Times New Roman" w:eastAsia="Times New Roman" w:hAnsi="Times New Roman"/>
                  <w:b w:val="0"/>
                  <w:bCs w:val="0"/>
                  <w:sz w:val="24"/>
                  <w:u w:val="none"/>
                </w:rPr>
                <w:t>;</w:t>
              </w:r>
              <w:proofErr w:type="gramEnd"/>
              <w:r w:rsidRPr="00F26A2D">
                <w:rPr>
                  <w:rStyle w:val="InstructionsTabelleberschrift"/>
                  <w:rFonts w:ascii="Times New Roman" w:eastAsia="Times New Roman" w:hAnsi="Times New Roman"/>
                  <w:b w:val="0"/>
                  <w:bCs w:val="0"/>
                  <w:sz w:val="24"/>
                  <w:u w:val="none"/>
                </w:rPr>
                <w:t xml:space="preserve"> </w:t>
              </w:r>
            </w:ins>
          </w:p>
          <w:p w14:paraId="23350A71" w14:textId="54F344B1" w:rsidR="008F0781" w:rsidRPr="00F26A2D" w:rsidRDefault="008F0781" w:rsidP="008F0781">
            <w:pPr>
              <w:pStyle w:val="ListParagraph"/>
              <w:numPr>
                <w:ilvl w:val="0"/>
                <w:numId w:val="11"/>
              </w:numPr>
              <w:spacing w:before="60" w:after="120"/>
              <w:jc w:val="both"/>
              <w:rPr>
                <w:ins w:id="136" w:author="Author"/>
                <w:rStyle w:val="InstructionsTabelleberschrift"/>
                <w:rFonts w:ascii="Times New Roman" w:eastAsia="Times New Roman" w:hAnsi="Times New Roman"/>
                <w:b w:val="0"/>
                <w:bCs w:val="0"/>
                <w:sz w:val="24"/>
                <w:u w:val="none"/>
              </w:rPr>
            </w:pPr>
            <w:ins w:id="137" w:author="Author">
              <w:r w:rsidRPr="008D0BBC">
                <w:rPr>
                  <w:rStyle w:val="InstructionsTabelleberschrift"/>
                  <w:rFonts w:ascii="Times New Roman" w:eastAsia="Times New Roman" w:hAnsi="Times New Roman"/>
                  <w:b w:val="0"/>
                  <w:bCs w:val="0"/>
                  <w:sz w:val="24"/>
                </w:rPr>
                <w:t>Gains or (-) losses on financial assets and liabilities designated at fair value through profit or loss, net</w:t>
              </w:r>
              <w:r w:rsidR="00472573" w:rsidRPr="00F26A2D">
                <w:rPr>
                  <w:rStyle w:val="InstructionsTabelleberschrift"/>
                  <w:rFonts w:ascii="Times New Roman" w:eastAsia="Times New Roman" w:hAnsi="Times New Roman"/>
                  <w:b w:val="0"/>
                  <w:bCs w:val="0"/>
                  <w:sz w:val="24"/>
                  <w:u w:val="none"/>
                </w:rPr>
                <w:t xml:space="preserve">: gains or (-) losses on financial assets and liabilities designated at fair value through profit or loss, net in accordance with Annex V, Part 2, paragraph 44 of the EBA IT </w:t>
              </w:r>
              <w:proofErr w:type="gramStart"/>
              <w:r w:rsidR="00472573" w:rsidRPr="00F26A2D">
                <w:rPr>
                  <w:rStyle w:val="InstructionsTabelleberschrift"/>
                  <w:rFonts w:ascii="Times New Roman" w:eastAsia="Times New Roman" w:hAnsi="Times New Roman"/>
                  <w:b w:val="0"/>
                  <w:bCs w:val="0"/>
                  <w:sz w:val="24"/>
                  <w:u w:val="none"/>
                </w:rPr>
                <w:t>solutions</w:t>
              </w:r>
              <w:r w:rsidRPr="00F26A2D">
                <w:rPr>
                  <w:rStyle w:val="InstructionsTabelleberschrift"/>
                  <w:rFonts w:ascii="Times New Roman" w:eastAsia="Times New Roman" w:hAnsi="Times New Roman"/>
                  <w:b w:val="0"/>
                  <w:bCs w:val="0"/>
                  <w:sz w:val="24"/>
                  <w:u w:val="none"/>
                </w:rPr>
                <w:t>;</w:t>
              </w:r>
              <w:proofErr w:type="gramEnd"/>
              <w:r w:rsidRPr="00F26A2D">
                <w:rPr>
                  <w:rStyle w:val="InstructionsTabelleberschrift"/>
                  <w:rFonts w:ascii="Times New Roman" w:eastAsia="Times New Roman" w:hAnsi="Times New Roman"/>
                  <w:b w:val="0"/>
                  <w:bCs w:val="0"/>
                  <w:sz w:val="24"/>
                  <w:u w:val="none"/>
                </w:rPr>
                <w:t xml:space="preserve"> </w:t>
              </w:r>
            </w:ins>
          </w:p>
          <w:p w14:paraId="44DE675E" w14:textId="28A498AF" w:rsidR="008F0781" w:rsidRPr="00F26A2D" w:rsidRDefault="008F0781" w:rsidP="008F0781">
            <w:pPr>
              <w:pStyle w:val="ListParagraph"/>
              <w:numPr>
                <w:ilvl w:val="0"/>
                <w:numId w:val="11"/>
              </w:numPr>
              <w:spacing w:before="60" w:after="120"/>
              <w:jc w:val="both"/>
              <w:rPr>
                <w:ins w:id="138" w:author="Author"/>
                <w:rStyle w:val="InstructionsTabelleberschrift"/>
                <w:rFonts w:ascii="Times New Roman" w:eastAsia="Times New Roman" w:hAnsi="Times New Roman"/>
                <w:b w:val="0"/>
                <w:bCs w:val="0"/>
                <w:sz w:val="24"/>
                <w:u w:val="none"/>
              </w:rPr>
            </w:pPr>
            <w:ins w:id="139" w:author="Author">
              <w:r w:rsidRPr="008D0BBC">
                <w:rPr>
                  <w:rStyle w:val="InstructionsTabelleberschrift"/>
                  <w:rFonts w:ascii="Times New Roman" w:eastAsia="Times New Roman" w:hAnsi="Times New Roman"/>
                  <w:b w:val="0"/>
                  <w:bCs w:val="0"/>
                  <w:sz w:val="24"/>
                </w:rPr>
                <w:t>Gains or (-) losses from hedge accounting, net</w:t>
              </w:r>
              <w:r w:rsidR="00404E97" w:rsidRPr="008D0BBC">
                <w:rPr>
                  <w:rStyle w:val="InstructionsTabelleberschrift"/>
                  <w:rFonts w:ascii="Times New Roman" w:eastAsia="Times New Roman" w:hAnsi="Times New Roman"/>
                  <w:b w:val="0"/>
                  <w:bCs w:val="0"/>
                  <w:sz w:val="24"/>
                </w:rPr>
                <w:t>, related with the banking book</w:t>
              </w:r>
              <w:r w:rsidR="00404E97" w:rsidRPr="00F26A2D">
                <w:rPr>
                  <w:rStyle w:val="InstructionsTabelleberschrift"/>
                  <w:rFonts w:ascii="Times New Roman" w:eastAsia="Times New Roman" w:hAnsi="Times New Roman"/>
                  <w:b w:val="0"/>
                  <w:bCs w:val="0"/>
                  <w:sz w:val="24"/>
                  <w:u w:val="none"/>
                </w:rPr>
                <w:t>:</w:t>
              </w:r>
              <w:r w:rsidRPr="00F26A2D">
                <w:rPr>
                  <w:rStyle w:val="InstructionsTabelleberschrift"/>
                  <w:rFonts w:ascii="Times New Roman" w:eastAsia="Times New Roman" w:hAnsi="Times New Roman"/>
                  <w:b w:val="0"/>
                  <w:bCs w:val="0"/>
                  <w:sz w:val="24"/>
                  <w:u w:val="none"/>
                </w:rPr>
                <w:t xml:space="preserve"> </w:t>
              </w:r>
              <w:r w:rsidR="00DA1090" w:rsidRPr="00F26A2D">
                <w:rPr>
                  <w:rStyle w:val="InstructionsTabelleberschrift"/>
                  <w:rFonts w:ascii="Times New Roman" w:eastAsia="Times New Roman" w:hAnsi="Times New Roman"/>
                  <w:b w:val="0"/>
                  <w:bCs w:val="0"/>
                  <w:sz w:val="24"/>
                  <w:u w:val="none"/>
                </w:rPr>
                <w:t>gains or (-) losses from hedge accounting, net in accordance with Annex V, Part 2, paragraph 47 of the EBA IT solutions or in accordance with the Accounting Directive art 8(1)(a), (6), (8), where these gains or losses originate from financial assets and liabilities held in the banking book</w:t>
              </w:r>
              <w:r w:rsidR="00404E97" w:rsidRPr="00F26A2D">
                <w:rPr>
                  <w:rStyle w:val="InstructionsTabelleberschrift"/>
                  <w:rFonts w:ascii="Times New Roman" w:eastAsia="Times New Roman" w:hAnsi="Times New Roman"/>
                  <w:b w:val="0"/>
                  <w:bCs w:val="0"/>
                  <w:sz w:val="24"/>
                  <w:u w:val="none"/>
                </w:rPr>
                <w:t>;</w:t>
              </w:r>
              <w:r w:rsidR="00DA1090" w:rsidRPr="00F26A2D">
                <w:rPr>
                  <w:rStyle w:val="InstructionsTabelleberschrift"/>
                  <w:rFonts w:ascii="Times New Roman" w:eastAsia="Times New Roman" w:hAnsi="Times New Roman"/>
                  <w:b w:val="0"/>
                  <w:bCs w:val="0"/>
                  <w:sz w:val="24"/>
                  <w:u w:val="none"/>
                </w:rPr>
                <w:t xml:space="preserve"> </w:t>
              </w:r>
              <w:r w:rsidRPr="00F26A2D">
                <w:rPr>
                  <w:rStyle w:val="InstructionsTabelleberschrift"/>
                  <w:rFonts w:ascii="Times New Roman" w:eastAsia="Times New Roman" w:hAnsi="Times New Roman"/>
                  <w:b w:val="0"/>
                  <w:bCs w:val="0"/>
                  <w:sz w:val="24"/>
                  <w:u w:val="none"/>
                </w:rPr>
                <w:t xml:space="preserve">and </w:t>
              </w:r>
            </w:ins>
          </w:p>
          <w:p w14:paraId="23306495" w14:textId="6A259674" w:rsidR="008F0781" w:rsidRPr="00F26A2D" w:rsidRDefault="008F0781" w:rsidP="008F0781">
            <w:pPr>
              <w:pStyle w:val="ListParagraph"/>
              <w:numPr>
                <w:ilvl w:val="0"/>
                <w:numId w:val="11"/>
              </w:numPr>
              <w:spacing w:before="60" w:after="120"/>
              <w:jc w:val="both"/>
              <w:rPr>
                <w:ins w:id="140" w:author="Author"/>
                <w:rStyle w:val="InstructionsTabelleberschrift"/>
                <w:rFonts w:ascii="Times New Roman" w:eastAsia="Times New Roman" w:hAnsi="Times New Roman"/>
                <w:b w:val="0"/>
                <w:bCs w:val="0"/>
                <w:sz w:val="24"/>
                <w:u w:val="none"/>
              </w:rPr>
            </w:pPr>
            <w:ins w:id="141" w:author="Author">
              <w:r w:rsidRPr="008D0BBC">
                <w:rPr>
                  <w:rStyle w:val="InstructionsTabelleberschrift"/>
                  <w:rFonts w:ascii="Times New Roman" w:eastAsia="Times New Roman" w:hAnsi="Times New Roman"/>
                  <w:b w:val="0"/>
                  <w:bCs w:val="0"/>
                  <w:sz w:val="24"/>
                </w:rPr>
                <w:t>Exchange differences [gain or (-) loss], net</w:t>
              </w:r>
              <w:r w:rsidR="00404E97" w:rsidRPr="008D0BBC">
                <w:rPr>
                  <w:rStyle w:val="InstructionsTabelleberschrift"/>
                  <w:rFonts w:ascii="Times New Roman" w:eastAsia="Times New Roman" w:hAnsi="Times New Roman"/>
                  <w:b w:val="0"/>
                  <w:bCs w:val="0"/>
                  <w:sz w:val="24"/>
                </w:rPr>
                <w:t>,</w:t>
              </w:r>
              <w:r w:rsidRPr="008D0BBC">
                <w:rPr>
                  <w:rStyle w:val="InstructionsTabelleberschrift"/>
                  <w:rFonts w:ascii="Times New Roman" w:eastAsia="Times New Roman" w:hAnsi="Times New Roman"/>
                  <w:b w:val="0"/>
                  <w:bCs w:val="0"/>
                  <w:sz w:val="24"/>
                </w:rPr>
                <w:t xml:space="preserve"> related with the banking book</w:t>
              </w:r>
              <w:r w:rsidR="00DA1090" w:rsidRPr="00F26A2D">
                <w:rPr>
                  <w:rStyle w:val="InstructionsTabelleberschrift"/>
                  <w:rFonts w:ascii="Times New Roman" w:eastAsia="Times New Roman" w:hAnsi="Times New Roman"/>
                  <w:b w:val="0"/>
                  <w:bCs w:val="0"/>
                  <w:sz w:val="24"/>
                  <w:u w:val="none"/>
                </w:rPr>
                <w:t xml:space="preserve">: </w:t>
              </w:r>
              <w:r w:rsidR="00511F83" w:rsidRPr="00F26A2D">
                <w:rPr>
                  <w:rStyle w:val="InstructionsTabelleberschrift"/>
                  <w:rFonts w:ascii="Times New Roman" w:eastAsia="Times New Roman" w:hAnsi="Times New Roman"/>
                  <w:b w:val="0"/>
                  <w:bCs w:val="0"/>
                  <w:sz w:val="24"/>
                  <w:u w:val="none"/>
                </w:rPr>
                <w:t xml:space="preserve">exchange differences [gain or (-) loss], net, in accordance with </w:t>
              </w:r>
              <w:r w:rsidR="00511F83" w:rsidRPr="00F26A2D">
                <w:rPr>
                  <w:rStyle w:val="InstructionsTabelleberschrift"/>
                  <w:rFonts w:ascii="Times New Roman" w:eastAsia="Times New Roman" w:hAnsi="Times New Roman"/>
                  <w:b w:val="0"/>
                  <w:bCs w:val="0"/>
                  <w:sz w:val="24"/>
                  <w:u w:val="none"/>
                </w:rPr>
                <w:lastRenderedPageBreak/>
                <w:t>IAS 21.28, 52 (a) or in accordance with BAD art 39, where these differences originate from financial assets and liabilities held in the banking book</w:t>
              </w:r>
              <w:r w:rsidRPr="00F26A2D">
                <w:rPr>
                  <w:rStyle w:val="InstructionsTabelleberschrift"/>
                  <w:rFonts w:ascii="Times New Roman" w:eastAsia="Times New Roman" w:hAnsi="Times New Roman"/>
                  <w:b w:val="0"/>
                  <w:bCs w:val="0"/>
                  <w:sz w:val="24"/>
                  <w:u w:val="none"/>
                </w:rPr>
                <w:t>.</w:t>
              </w:r>
            </w:ins>
          </w:p>
          <w:p w14:paraId="3E9BB5BF" w14:textId="50838FA2" w:rsidR="00F26A2D" w:rsidRPr="00F26A2D" w:rsidRDefault="001E5563" w:rsidP="00F26A2D">
            <w:pPr>
              <w:spacing w:before="60" w:after="120"/>
              <w:jc w:val="both"/>
              <w:rPr>
                <w:rStyle w:val="InstructionsTabelleberschrift"/>
                <w:rFonts w:ascii="Times New Roman" w:hAnsi="Times New Roman"/>
                <w:b w:val="0"/>
                <w:bCs w:val="0"/>
                <w:sz w:val="24"/>
                <w:u w:val="none"/>
              </w:rPr>
            </w:pPr>
            <w:r w:rsidRPr="00F26A2D">
              <w:rPr>
                <w:rStyle w:val="InstructionsTabelleberschrift"/>
                <w:rFonts w:ascii="Times New Roman" w:eastAsia="Times New Roman" w:hAnsi="Times New Roman"/>
                <w:b w:val="0"/>
                <w:bCs w:val="0"/>
                <w:sz w:val="24"/>
                <w:u w:val="none"/>
              </w:rPr>
              <w:t xml:space="preserve">The values to be disclosed will reflect </w:t>
            </w:r>
            <w:del w:id="142" w:author="Author">
              <w:r w:rsidRPr="00F26A2D" w:rsidDel="008A113C">
                <w:rPr>
                  <w:rStyle w:val="InstructionsTabelleberschrift"/>
                  <w:rFonts w:ascii="Times New Roman" w:eastAsia="Times New Roman" w:hAnsi="Times New Roman"/>
                  <w:b w:val="0"/>
                  <w:bCs w:val="0"/>
                  <w:sz w:val="24"/>
                  <w:u w:val="none"/>
                </w:rPr>
                <w:delText xml:space="preserve"> </w:delText>
              </w:r>
            </w:del>
            <w:r w:rsidRPr="00F26A2D">
              <w:rPr>
                <w:rStyle w:val="InstructionsTabelleberschrift"/>
                <w:rFonts w:ascii="Times New Roman" w:eastAsia="Times New Roman" w:hAnsi="Times New Roman"/>
                <w:b w:val="0"/>
                <w:bCs w:val="0"/>
                <w:sz w:val="24"/>
                <w:u w:val="none"/>
              </w:rPr>
              <w:t>the accounting values determined using the accounting boundary or the prudential boundary (PBA) to identify the items of the trading book and banking book for each of the last 3 financial years in accordance with Article 314(</w:t>
            </w:r>
            <w:r w:rsidR="00F17DB8" w:rsidRPr="00F26A2D">
              <w:rPr>
                <w:rStyle w:val="InstructionsTabelleberschrift"/>
                <w:rFonts w:ascii="Times New Roman" w:eastAsia="Times New Roman" w:hAnsi="Times New Roman"/>
                <w:b w:val="0"/>
                <w:bCs w:val="0"/>
                <w:sz w:val="24"/>
                <w:u w:val="none"/>
              </w:rPr>
              <w:t>6</w:t>
            </w:r>
            <w:r w:rsidRPr="00F26A2D">
              <w:rPr>
                <w:rStyle w:val="InstructionsTabelleberschrift"/>
                <w:rFonts w:ascii="Times New Roman" w:eastAsia="Times New Roman" w:hAnsi="Times New Roman"/>
                <w:b w:val="0"/>
                <w:bCs w:val="0"/>
                <w:sz w:val="24"/>
                <w:u w:val="none"/>
              </w:rPr>
              <w:t>) of Regulation (EU) No 575/2013</w:t>
            </w:r>
            <w:r w:rsidR="006734FF" w:rsidRPr="00F26A2D">
              <w:rPr>
                <w:rStyle w:val="InstructionsTabelleberschrift"/>
                <w:rFonts w:ascii="Times New Roman" w:eastAsia="Times New Roman" w:hAnsi="Times New Roman"/>
                <w:b w:val="0"/>
                <w:bCs w:val="0"/>
                <w:sz w:val="24"/>
                <w:u w:val="none"/>
              </w:rP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198C3BBA"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Approach followed </w:t>
            </w:r>
            <w:del w:id="143" w:author="Author">
              <w:r w:rsidRPr="008D71E9" w:rsidDel="008F0781">
                <w:rPr>
                  <w:rStyle w:val="InstructionsTabelleberschrift"/>
                  <w:rFonts w:ascii="Times New Roman" w:eastAsia="Times New Roman" w:hAnsi="Times New Roman"/>
                  <w:sz w:val="24"/>
                  <w:u w:val="none"/>
                </w:rPr>
                <w:delText xml:space="preserve"> </w:delText>
              </w:r>
            </w:del>
            <w:r w:rsidRPr="008D71E9">
              <w:rPr>
                <w:rStyle w:val="InstructionsTabelleberschrift"/>
                <w:rFonts w:ascii="Times New Roman" w:eastAsia="Times New Roman" w:hAnsi="Times New Roman"/>
                <w:sz w:val="24"/>
                <w:u w:val="none"/>
              </w:rPr>
              <w:t>to determine the TB/BB boundary (PBA or accounting approach)</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Pr="008D71E9">
              <w:rPr>
                <w:rStyle w:val="InstructionsTabelleberschrift"/>
                <w:rFonts w:ascii="Times New Roman" w:eastAsia="Times New Roman" w:hAnsi="Times New Roman"/>
                <w:b w:val="0"/>
                <w:bCs w:val="0"/>
                <w:sz w:val="24"/>
                <w:u w:val="none"/>
              </w:rPr>
              <w:t xml:space="preserve"> approach followed </w:t>
            </w:r>
            <w:r w:rsidR="00B76736" w:rsidRPr="008D71E9">
              <w:rPr>
                <w:rStyle w:val="InstructionsTabelleberschrift"/>
                <w:rFonts w:ascii="Times New Roman" w:eastAsia="Times New Roman" w:hAnsi="Times New Roman"/>
                <w:b w:val="0"/>
                <w:bCs w:val="0"/>
                <w:sz w:val="24"/>
                <w:u w:val="none"/>
              </w:rPr>
              <w:t xml:space="preserve">at the reference date </w:t>
            </w:r>
            <w:r w:rsidRPr="008D71E9">
              <w:rPr>
                <w:rStyle w:val="InstructionsTabelleberschrift"/>
                <w:rFonts w:ascii="Times New Roman" w:eastAsia="Times New Roman" w:hAnsi="Times New Roman"/>
                <w:b w:val="0"/>
                <w:bCs w:val="0"/>
                <w:sz w:val="24"/>
                <w:u w:val="none"/>
              </w:rPr>
              <w:t>to determine the FC: accounting or prudential classification</w:t>
            </w:r>
            <w:r w:rsidR="0071476F" w:rsidRPr="008D71E9">
              <w:rPr>
                <w:rStyle w:val="InstructionsTabelleberschrift"/>
                <w:rFonts w:ascii="Times New Roman" w:eastAsia="Times New Roman" w:hAnsi="Times New Roman"/>
                <w:b w:val="0"/>
                <w:bCs w:val="0"/>
                <w:sz w:val="24"/>
                <w:u w:val="none"/>
              </w:rPr>
              <w:t xml:space="preserve"> (PBA)</w:t>
            </w:r>
            <w:r w:rsidRPr="008D71E9">
              <w:rPr>
                <w:rStyle w:val="InstructionsTabelleberschrift"/>
                <w:rFonts w:ascii="Times New Roman" w:eastAsia="Times New Roman" w:hAnsi="Times New Roman"/>
                <w:b w:val="0"/>
                <w:bCs w:val="0"/>
                <w:sz w:val="24"/>
                <w:u w:val="none"/>
              </w:rPr>
              <w:t>.</w:t>
            </w:r>
            <w:r w:rsidR="00F471EF" w:rsidRPr="008D71E9">
              <w:rPr>
                <w:rStyle w:val="InstructionsTabelleberschrift"/>
                <w:rFonts w:ascii="Times New Roman" w:eastAsia="Times New Roman" w:hAnsi="Times New Roman"/>
                <w:b w:val="0"/>
                <w:bCs w:val="0"/>
                <w:sz w:val="24"/>
                <w:u w:val="none"/>
              </w:rPr>
              <w:t xml:space="preserve"> The approach shall be used consistently for the amounts disclosed for each of the last three financial years.</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Business Indicator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The BI</w:t>
            </w:r>
            <w:r w:rsidR="00EF5E19" w:rsidRPr="008D71E9">
              <w:rPr>
                <w:rStyle w:val="InstructionsTabelleberschrift"/>
                <w:rFonts w:ascii="Times New Roman" w:eastAsia="Times New Roman" w:hAnsi="Times New Roman"/>
                <w:b w:val="0"/>
                <w:bCs w:val="0"/>
                <w:sz w:val="24"/>
                <w:u w:val="none"/>
              </w:rPr>
              <w:t>, calculated in accordance with Article 314(1)</w:t>
            </w:r>
            <w:r w:rsidR="00877D06" w:rsidRPr="008D71E9">
              <w:rPr>
                <w:rStyle w:val="InstructionsTabelleberschrift"/>
                <w:rFonts w:ascii="Times New Roman" w:eastAsia="Times New Roman" w:hAnsi="Times New Roman"/>
                <w:b w:val="0"/>
                <w:bCs w:val="0"/>
                <w:sz w:val="24"/>
                <w:u w:val="none"/>
              </w:rPr>
              <w:t xml:space="preserve"> of </w:t>
            </w:r>
            <w:r w:rsidR="00877D06" w:rsidRPr="008D71E9">
              <w:rPr>
                <w:rFonts w:ascii="Times New Roman" w:eastAsia="Times New Roman" w:hAnsi="Times New Roman" w:cs="Times New Roman"/>
                <w:sz w:val="24"/>
              </w:rPr>
              <w:t>Regulation (EU) No 575/2013,</w:t>
            </w:r>
            <w:r w:rsidRPr="008D71E9">
              <w:rPr>
                <w:rStyle w:val="InstructionsTabelleberschrift"/>
                <w:rFonts w:ascii="Times New Roman" w:eastAsia="Times New Roman" w:hAnsi="Times New Roman"/>
                <w:b w:val="0"/>
                <w:bCs w:val="0"/>
                <w:sz w:val="24"/>
                <w:u w:val="none"/>
              </w:rPr>
              <w:t xml:space="preserve"> which is the sum of the three components: ILDC, SC and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Business Indicator Component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BIC calculated </w:t>
            </w:r>
            <w:r w:rsidRPr="008D71E9">
              <w:rPr>
                <w:rFonts w:ascii="Times New Roman" w:eastAsia="Times New Roman" w:hAnsi="Times New Roman" w:cs="Times New Roman"/>
                <w:sz w:val="24"/>
              </w:rPr>
              <w:t xml:space="preserve">in accordance with Article 313 of Regulation (EU) No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BI gross of excluded divested activities</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The amount of BI including excluded divested activities in accordance with Article 315(2), of Regulation (EU) No 575/2013</w:t>
            </w:r>
            <w:r w:rsidRPr="008D71E9">
              <w:rPr>
                <w:rFonts w:ascii="Times New Roman" w:hAnsi="Times New Roman"/>
                <w:b/>
                <w:color w:val="000000" w:themeColor="text1"/>
                <w:sz w:val="24"/>
              </w:rPr>
              <w:t>.</w:t>
            </w:r>
            <w:r w:rsidRPr="008D71E9">
              <w:rPr>
                <w:rStyle w:val="InstructionsTabelleberschrift"/>
                <w:rFonts w:ascii="Times New Roman" w:eastAsia="Times New Roman" w:hAnsi="Times New Roman"/>
                <w:b w:val="0"/>
                <w:bCs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5FAE8014"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Reduction in BI due to excluded divested activities</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difference between BI gross of divested activities (row 6a) and total BI (row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bCs w:val="0"/>
                <w:sz w:val="24"/>
                <w:u w:val="none"/>
              </w:rPr>
              <w:t>Impact</w:t>
            </w:r>
            <w:r w:rsidRPr="008D71E9">
              <w:rPr>
                <w:rStyle w:val="InstructionsTabelleberschrift"/>
                <w:rFonts w:ascii="Times New Roman" w:eastAsia="Times New Roman" w:hAnsi="Times New Roman"/>
                <w:sz w:val="24"/>
                <w:u w:val="none"/>
              </w:rPr>
              <w:t xml:space="preserve"> in BI </w:t>
            </w:r>
            <w:r w:rsidRPr="008D71E9">
              <w:rPr>
                <w:rStyle w:val="InstructionsTabelleberschrift"/>
                <w:rFonts w:ascii="Times New Roman" w:eastAsia="Times New Roman" w:hAnsi="Times New Roman"/>
                <w:bCs w:val="0"/>
                <w:sz w:val="24"/>
                <w:u w:val="none"/>
              </w:rPr>
              <w:t>of</w:t>
            </w:r>
            <w:r w:rsidRPr="008D71E9">
              <w:rPr>
                <w:rStyle w:val="InstructionsTabelleberschrift"/>
                <w:rFonts w:ascii="Times New Roman" w:eastAsia="Times New Roman" w:hAnsi="Times New Roman"/>
                <w:sz w:val="24"/>
                <w:u w:val="none"/>
              </w:rPr>
              <w:t xml:space="preserve"> mergers/acquisitions</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w:t>
            </w:r>
            <w:r w:rsidR="008340AA" w:rsidRPr="008D71E9">
              <w:rPr>
                <w:rStyle w:val="InstructionsTabelleberschrift"/>
                <w:rFonts w:ascii="Times New Roman" w:eastAsia="Times New Roman" w:hAnsi="Times New Roman"/>
                <w:b w:val="0"/>
                <w:bCs w:val="0"/>
                <w:sz w:val="24"/>
                <w:u w:val="none"/>
              </w:rPr>
              <w:t>amount included in the</w:t>
            </w:r>
            <w:r w:rsidRPr="008D71E9">
              <w:rPr>
                <w:rStyle w:val="InstructionsTabelleberschrift"/>
                <w:rFonts w:ascii="Times New Roman" w:eastAsia="Times New Roman" w:hAnsi="Times New Roman"/>
                <w:b w:val="0"/>
                <w:bCs w:val="0"/>
                <w:sz w:val="24"/>
                <w:u w:val="none"/>
              </w:rPr>
              <w:t xml:space="preserve"> BI corresponding to the components of the BI that </w:t>
            </w:r>
            <w:r w:rsidR="008340AA" w:rsidRPr="008D71E9">
              <w:rPr>
                <w:rStyle w:val="InstructionsTabelleberschrift"/>
                <w:rFonts w:ascii="Times New Roman" w:eastAsia="Times New Roman" w:hAnsi="Times New Roman"/>
                <w:b w:val="0"/>
                <w:bCs w:val="0"/>
                <w:sz w:val="24"/>
                <w:u w:val="none"/>
              </w:rPr>
              <w:t>are</w:t>
            </w:r>
            <w:r w:rsidRPr="008D71E9">
              <w:rPr>
                <w:rStyle w:val="InstructionsTabelleberschrift"/>
                <w:rFonts w:ascii="Times New Roman" w:eastAsia="Times New Roman" w:hAnsi="Times New Roman"/>
                <w:b w:val="0"/>
                <w:bCs w:val="0"/>
                <w:sz w:val="24"/>
                <w:u w:val="none"/>
              </w:rPr>
              <w:t xml:space="preserve"> due to merged or acquired entities or activities </w:t>
            </w:r>
            <w:r w:rsidR="00FE315B" w:rsidRPr="008D71E9">
              <w:rPr>
                <w:rStyle w:val="InstructionsTabelleberschrift"/>
                <w:rFonts w:ascii="Times New Roman" w:eastAsia="Times New Roman" w:hAnsi="Times New Roman"/>
                <w:b w:val="0"/>
                <w:bCs w:val="0"/>
                <w:sz w:val="24"/>
                <w:u w:val="none"/>
              </w:rPr>
              <w:t>calculated</w:t>
            </w:r>
            <w:r w:rsidRPr="008D71E9">
              <w:rPr>
                <w:rStyle w:val="InstructionsTabelleberschrift"/>
                <w:rFonts w:ascii="Times New Roman" w:eastAsia="Times New Roman" w:hAnsi="Times New Roman"/>
                <w:b w:val="0"/>
                <w:bCs w:val="0"/>
                <w:sz w:val="24"/>
                <w:u w:val="none"/>
              </w:rPr>
              <w:t xml:space="preserve"> as referred to in Article 315(1), of Regulation (EU) No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sidRPr="008D71E9">
        <w:rPr>
          <w:rFonts w:ascii="Times New Roman" w:hAnsi="Times New Roman" w:cs="Times New Roman"/>
          <w:b/>
          <w:bCs/>
          <w:sz w:val="24"/>
        </w:rPr>
        <w:t xml:space="preserve">Template EU OR3 - Operational risk own funds requirements and risk exposure amounts. </w:t>
      </w:r>
      <w:r w:rsidRPr="008D71E9">
        <w:rPr>
          <w:rFonts w:ascii="Times New Roman" w:hAnsi="Times New Roman" w:cs="Times New Roman"/>
          <w:bCs/>
          <w:sz w:val="24"/>
        </w:rPr>
        <w:t>Fixed template</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sidRPr="008D71E9">
        <w:rPr>
          <w:rFonts w:ascii="Times New Roman" w:hAnsi="Times New Roman" w:cs="Times New Roman"/>
          <w:sz w:val="24"/>
        </w:rPr>
        <w:t>Institutions shall disclose the information included in template EU OR</w:t>
      </w:r>
      <w:r w:rsidR="00FF6026" w:rsidRPr="008D71E9">
        <w:rPr>
          <w:rFonts w:ascii="Times New Roman" w:hAnsi="Times New Roman" w:cs="Times New Roman"/>
          <w:sz w:val="24"/>
        </w:rPr>
        <w:t>3</w:t>
      </w:r>
      <w:r w:rsidRPr="008D71E9">
        <w:rPr>
          <w:rFonts w:ascii="Times New Roman" w:hAnsi="Times New Roman" w:cs="Times New Roman"/>
          <w:sz w:val="24"/>
        </w:rPr>
        <w:t xml:space="preserve"> in application of Articles 446(1), point b</w:t>
      </w:r>
      <w:r w:rsidR="008340AA" w:rsidRPr="008D71E9">
        <w:rPr>
          <w:rFonts w:ascii="Times New Roman" w:hAnsi="Times New Roman" w:cs="Times New Roman"/>
          <w:sz w:val="24"/>
        </w:rPr>
        <w:t>)</w:t>
      </w:r>
      <w:r w:rsidRPr="008D71E9">
        <w:rPr>
          <w:rFonts w:ascii="Times New Roman" w:hAnsi="Times New Roman" w:cs="Times New Roman"/>
          <w:sz w:val="24"/>
        </w:rPr>
        <w:t xml:space="preserve"> of Regulation (EU) No 575/2013. This template provides information on the calculation of own funds requirements for operational risk in accordance with Articles 312 to 3</w:t>
      </w:r>
      <w:r w:rsidR="005C4785" w:rsidRPr="008D71E9">
        <w:rPr>
          <w:rFonts w:ascii="Times New Roman" w:hAnsi="Times New Roman" w:cs="Times New Roman"/>
          <w:sz w:val="24"/>
        </w:rPr>
        <w:t>15</w:t>
      </w:r>
      <w:r w:rsidRPr="008D71E9">
        <w:rPr>
          <w:rFonts w:ascii="Times New Roman" w:hAnsi="Times New Roman" w:cs="Times New Roman"/>
          <w:sz w:val="24"/>
        </w:rPr>
        <w:t xml:space="preserve"> of Regulation (EU) No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Explanation</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Business Indicator Component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lastRenderedPageBreak/>
              <w:t xml:space="preserve">This row shall present the Business Indicator Component which shall be calculated in accordance with Article 313 of </w:t>
            </w:r>
            <w:r w:rsidRPr="008D71E9">
              <w:rPr>
                <w:rFonts w:ascii="Times New Roman" w:hAnsi="Times New Roman"/>
                <w:sz w:val="24"/>
              </w:rPr>
              <w:t>Regulation (EU) No 575/2013</w:t>
            </w:r>
            <w:r w:rsidRPr="008D71E9">
              <w:rPr>
                <w:rFonts w:ascii="Times New Roman" w:eastAsia="Times New Roman" w:hAnsi="Times New Roman" w:cs="Times New Roman"/>
                <w:sz w:val="24"/>
              </w:rPr>
              <w:t>.</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Alternative Standardised Approach (ASA) Own Funds Requirements (OROF) under Article 314(</w:t>
            </w:r>
            <w:r w:rsidR="00A71D9B" w:rsidRPr="008D71E9">
              <w:rPr>
                <w:rFonts w:ascii="Times New Roman" w:eastAsia="Times New Roman" w:hAnsi="Times New Roman" w:cs="Times New Roman"/>
                <w:b/>
                <w:sz w:val="24"/>
              </w:rPr>
              <w:t>4</w:t>
            </w:r>
            <w:r w:rsidRPr="008D71E9">
              <w:rPr>
                <w:rFonts w:ascii="Times New Roman" w:eastAsia="Times New Roman" w:hAnsi="Times New Roman" w:cs="Times New Roman"/>
                <w:b/>
                <w:sz w:val="24"/>
              </w:rPr>
              <w:t>)</w:t>
            </w:r>
          </w:p>
          <w:p w14:paraId="7762DF0B" w14:textId="6E2ACCB9" w:rsidR="004A58B5" w:rsidRPr="008D71E9" w:rsidRDefault="005B4907">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 xml:space="preserve">This row shall include the own funds requirements for the business lines considered </w:t>
            </w:r>
            <w:r w:rsidR="00D873C1" w:rsidRPr="008D71E9">
              <w:rPr>
                <w:rFonts w:ascii="Times New Roman" w:eastAsia="Times New Roman" w:hAnsi="Times New Roman" w:cs="Times New Roman"/>
                <w:sz w:val="24"/>
              </w:rPr>
              <w:t>under</w:t>
            </w:r>
            <w:r w:rsidRPr="008D71E9">
              <w:rPr>
                <w:rFonts w:ascii="Times New Roman" w:eastAsia="Times New Roman" w:hAnsi="Times New Roman" w:cs="Times New Roman"/>
                <w:sz w:val="24"/>
              </w:rPr>
              <w:t xml:space="preserve"> Article 314(</w:t>
            </w:r>
            <w:r w:rsidR="00A71D9B" w:rsidRPr="008D71E9">
              <w:rPr>
                <w:rFonts w:ascii="Times New Roman" w:eastAsia="Times New Roman" w:hAnsi="Times New Roman" w:cs="Times New Roman"/>
                <w:sz w:val="24"/>
              </w:rPr>
              <w:t>4</w:t>
            </w:r>
            <w:r w:rsidRPr="008D71E9">
              <w:rPr>
                <w:rFonts w:ascii="Times New Roman" w:eastAsia="Times New Roman" w:hAnsi="Times New Roman" w:cs="Times New Roman"/>
                <w:sz w:val="24"/>
              </w:rPr>
              <w:t>), where applicable, until 31 December 2027 or until the consolidating supervisor grants a permission in accordance with Article 314(</w:t>
            </w:r>
            <w:r w:rsidR="00962EA7" w:rsidRPr="008D71E9">
              <w:rPr>
                <w:rFonts w:ascii="Times New Roman" w:eastAsia="Times New Roman" w:hAnsi="Times New Roman" w:cs="Times New Roman"/>
                <w:sz w:val="24"/>
              </w:rPr>
              <w:t>3</w:t>
            </w:r>
            <w:r w:rsidRPr="008D71E9">
              <w:rPr>
                <w:rFonts w:ascii="Times New Roman" w:eastAsia="Times New Roman" w:hAnsi="Times New Roman" w:cs="Times New Roman"/>
                <w:sz w:val="24"/>
              </w:rPr>
              <w:t>), whichever is the earliest</w:t>
            </w:r>
            <w:r w:rsidR="00B33E68" w:rsidRPr="008D71E9">
              <w:rPr>
                <w:rFonts w:ascii="Times New Roman" w:eastAsia="Times New Roman" w:hAnsi="Times New Roman" w:cs="Times New Roman"/>
                <w:sz w:val="24"/>
              </w:rPr>
              <w:t>.</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rFonts w:ascii="Times New Roman" w:eastAsia="Times New Roman" w:hAnsi="Times New Roman" w:cs="Times New Roman"/>
                <w:sz w:val="24"/>
              </w:rPr>
            </w:pPr>
            <w:r w:rsidRPr="00F828EB">
              <w:rPr>
                <w:rFonts w:ascii="Times New Roman" w:eastAsia="Times New Roman" w:hAnsi="Times New Roman" w:cs="Times New Roman"/>
                <w:sz w:val="24"/>
              </w:rPr>
              <w:t xml:space="preserve">Not applicable. </w:t>
            </w:r>
            <w:r w:rsidR="00D740B8" w:rsidRPr="00A90BF1">
              <w:rPr>
                <w:rFonts w:ascii="Times New Roman" w:eastAsia="Times New Roman" w:hAnsi="Times New Roman" w:cs="Times New Roman"/>
                <w:sz w:val="24"/>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Minimum Required Operational Risk Own Funds Requirements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The Own Funds Requirements shall be calculated in accordance with Article 312 of Regulation (EU) No 575/2013.</w:t>
            </w:r>
            <w:r w:rsidRPr="008D71E9">
              <w:rPr>
                <w:rFonts w:ascii="Times New Roman" w:hAnsi="Times New Roman"/>
                <w:sz w:val="24"/>
              </w:rPr>
              <w:t xml:space="preserve"> </w:t>
            </w:r>
            <w:r w:rsidR="00D740B8" w:rsidRPr="008D71E9">
              <w:rPr>
                <w:rFonts w:ascii="Times New Roman" w:eastAsia="Times New Roman" w:hAnsi="Times New Roman" w:cs="Times New Roman"/>
                <w:sz w:val="24"/>
              </w:rPr>
              <w:t>This row shall present the Operational Risk Own Funds Requirements which coincide with the</w:t>
            </w:r>
            <w:r w:rsidR="007227C1" w:rsidRPr="008D71E9">
              <w:rPr>
                <w:rFonts w:ascii="Times New Roman" w:eastAsia="Times New Roman" w:hAnsi="Times New Roman" w:cs="Times New Roman"/>
                <w:sz w:val="24"/>
              </w:rPr>
              <w:t xml:space="preserve"> sum of the</w:t>
            </w:r>
            <w:r w:rsidR="00D740B8" w:rsidRPr="008D71E9">
              <w:rPr>
                <w:rFonts w:ascii="Times New Roman" w:eastAsia="Times New Roman" w:hAnsi="Times New Roman" w:cs="Times New Roman"/>
                <w:sz w:val="24"/>
              </w:rPr>
              <w:t xml:space="preserve"> BIC</w:t>
            </w:r>
            <w:r w:rsidR="000F375E" w:rsidRPr="008D71E9">
              <w:rPr>
                <w:rFonts w:ascii="Times New Roman" w:eastAsia="Times New Roman" w:hAnsi="Times New Roman" w:cs="Times New Roman"/>
                <w:sz w:val="24"/>
              </w:rPr>
              <w:t xml:space="preserve"> and</w:t>
            </w:r>
            <w:r w:rsidR="00DE041D" w:rsidRPr="008D71E9">
              <w:rPr>
                <w:rFonts w:ascii="Times New Roman" w:eastAsia="Times New Roman" w:hAnsi="Times New Roman" w:cs="Times New Roman"/>
                <w:sz w:val="24"/>
              </w:rPr>
              <w:t xml:space="preserve"> </w:t>
            </w:r>
            <w:r w:rsidR="003D5875" w:rsidRPr="008D71E9">
              <w:rPr>
                <w:rFonts w:ascii="Times New Roman" w:eastAsia="Times New Roman" w:hAnsi="Times New Roman" w:cs="Times New Roman"/>
                <w:sz w:val="24"/>
              </w:rPr>
              <w:t>the own funds requirements for the business lines considered by Article 314(</w:t>
            </w:r>
            <w:r w:rsidR="00D34497" w:rsidRPr="008D71E9">
              <w:rPr>
                <w:rFonts w:ascii="Times New Roman" w:eastAsia="Times New Roman" w:hAnsi="Times New Roman" w:cs="Times New Roman"/>
                <w:sz w:val="24"/>
              </w:rPr>
              <w:t>4</w:t>
            </w:r>
            <w:r w:rsidR="003D5875" w:rsidRPr="008D71E9">
              <w:rPr>
                <w:rFonts w:ascii="Times New Roman" w:eastAsia="Times New Roman" w:hAnsi="Times New Roman" w:cs="Times New Roman"/>
                <w:sz w:val="24"/>
              </w:rPr>
              <w:t>), where applicable.</w:t>
            </w:r>
            <w:r w:rsidR="00D740B8" w:rsidRPr="008D71E9">
              <w:rPr>
                <w:rFonts w:ascii="Times New Roman" w:eastAsia="Times New Roman" w:hAnsi="Times New Roman" w:cs="Times New Roman"/>
                <w:sz w:val="24"/>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Operational Risk </w:t>
            </w:r>
            <w:r w:rsidR="712C0A6D" w:rsidRPr="008D71E9">
              <w:rPr>
                <w:rStyle w:val="InstructionsTabelleberschrift"/>
                <w:rFonts w:ascii="Times New Roman" w:eastAsia="Times New Roman" w:hAnsi="Times New Roman"/>
                <w:sz w:val="24"/>
                <w:u w:val="none"/>
              </w:rPr>
              <w:t xml:space="preserve">Exposure </w:t>
            </w:r>
            <w:r w:rsidR="040168D1" w:rsidRPr="008D71E9">
              <w:rPr>
                <w:rStyle w:val="InstructionsTabelleberschrift"/>
                <w:rFonts w:ascii="Times New Roman" w:eastAsia="Times New Roman" w:hAnsi="Times New Roman"/>
                <w:sz w:val="24"/>
                <w:u w:val="none"/>
              </w:rPr>
              <w:t xml:space="preserve">Amounts </w:t>
            </w:r>
            <w:r w:rsidRPr="008D71E9">
              <w:rPr>
                <w:rStyle w:val="InstructionsTabelleberschrift"/>
                <w:rFonts w:ascii="Times New Roman" w:eastAsia="Times New Roman" w:hAnsi="Times New Roman"/>
                <w:sz w:val="24"/>
                <w:u w:val="none"/>
              </w:rPr>
              <w:t>(R</w:t>
            </w:r>
            <w:r w:rsidR="170A9DD2" w:rsidRPr="008D71E9">
              <w:rPr>
                <w:rStyle w:val="InstructionsTabelleberschrift"/>
                <w:rFonts w:ascii="Times New Roman" w:eastAsia="Times New Roman" w:hAnsi="Times New Roman"/>
                <w:sz w:val="24"/>
                <w:u w:val="none"/>
              </w:rPr>
              <w:t>E</w:t>
            </w:r>
            <w:r w:rsidRPr="008D71E9">
              <w:rPr>
                <w:rStyle w:val="InstructionsTabelleberschrift"/>
                <w:rFonts w:ascii="Times New Roman" w:eastAsia="Times New Roman" w:hAnsi="Times New Roman"/>
                <w:sz w:val="24"/>
                <w:u w:val="none"/>
              </w:rPr>
              <w:t>A)</w:t>
            </w:r>
          </w:p>
          <w:p w14:paraId="317F9BDE" w14:textId="30996770" w:rsidR="00D740B8" w:rsidRPr="00CF1BAE" w:rsidRDefault="00D740B8">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Based on Article 92 (3), point e) and 92 (4) of </w:t>
            </w:r>
            <w:r w:rsidRPr="008D71E9">
              <w:rPr>
                <w:rFonts w:ascii="Times New Roman" w:hAnsi="Times New Roman"/>
                <w:sz w:val="24"/>
              </w:rPr>
              <w:t>Regulation (EU) No 575/2013</w:t>
            </w:r>
            <w:r w:rsidRPr="008D71E9">
              <w:rPr>
                <w:rFonts w:ascii="Times New Roman" w:eastAsia="Times New Roman" w:hAnsi="Times New Roman" w:cs="Times New Roman"/>
                <w:sz w:val="24"/>
              </w:rPr>
              <w:t>, this row shall disclose own funds requirements in row (</w:t>
            </w:r>
            <w:ins w:id="144" w:author="Author">
              <w:r w:rsidR="00D87B9A">
                <w:rPr>
                  <w:rFonts w:ascii="Times New Roman" w:eastAsia="Times New Roman" w:hAnsi="Times New Roman" w:cs="Times New Roman"/>
                  <w:sz w:val="24"/>
                </w:rPr>
                <w:t>3</w:t>
              </w:r>
            </w:ins>
            <w:del w:id="145" w:author="Author">
              <w:r w:rsidRPr="008D71E9" w:rsidDel="00D87B9A">
                <w:rPr>
                  <w:rFonts w:ascii="Times New Roman" w:eastAsia="Times New Roman" w:hAnsi="Times New Roman" w:cs="Times New Roman"/>
                  <w:sz w:val="24"/>
                </w:rPr>
                <w:delText>1</w:delText>
              </w:r>
            </w:del>
            <w:r w:rsidRPr="008D71E9">
              <w:rPr>
                <w:rFonts w:ascii="Times New Roman" w:eastAsia="Times New Roman" w:hAnsi="Times New Roman" w:cs="Times New Roman"/>
                <w:sz w:val="24"/>
              </w:rPr>
              <w:t>) multiplied by 12.5.</w:t>
            </w:r>
            <w:r w:rsidRPr="00CF1BAE">
              <w:rPr>
                <w:rFonts w:ascii="Times New Roman" w:eastAsia="Times New Roman" w:hAnsi="Times New Roman" w:cs="Times New Roman"/>
                <w:sz w:val="24"/>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11"/>
      <w:headerReference w:type="default" r:id="rId12"/>
      <w:foot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DCF9B" w14:textId="77777777" w:rsidR="00F778C9" w:rsidRDefault="00F778C9" w:rsidP="00E114F3">
      <w:r>
        <w:separator/>
      </w:r>
    </w:p>
  </w:endnote>
  <w:endnote w:type="continuationSeparator" w:id="0">
    <w:p w14:paraId="5BCCF23A" w14:textId="77777777" w:rsidR="00F778C9" w:rsidRDefault="00F778C9" w:rsidP="00E114F3">
      <w:r>
        <w:continuationSeparator/>
      </w:r>
    </w:p>
  </w:endnote>
  <w:endnote w:type="continuationNotice" w:id="1">
    <w:p w14:paraId="15AB3977" w14:textId="77777777" w:rsidR="00F778C9" w:rsidRDefault="00F77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rPr>
            <w:noProof/>
          </w:rPr>
          <w:t>1</w:t>
        </w:r>
        <w:r>
          <w:rPr>
            <w:noProof/>
          </w:rP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55C5A" w14:textId="77777777" w:rsidR="00F778C9" w:rsidRDefault="00F778C9" w:rsidP="00E114F3">
      <w:r>
        <w:separator/>
      </w:r>
    </w:p>
  </w:footnote>
  <w:footnote w:type="continuationSeparator" w:id="0">
    <w:p w14:paraId="72F82635" w14:textId="77777777" w:rsidR="00F778C9" w:rsidRDefault="00F778C9" w:rsidP="00E114F3">
      <w:r>
        <w:continuationSeparator/>
      </w:r>
    </w:p>
  </w:footnote>
  <w:footnote w:type="continuationNotice" w:id="1">
    <w:p w14:paraId="5EE28E94" w14:textId="77777777" w:rsidR="00F778C9" w:rsidRDefault="00F778C9"/>
  </w:footnote>
  <w:footnote w:id="2">
    <w:p w14:paraId="3798489D" w14:textId="041A21B6" w:rsidR="00E114F3" w:rsidRPr="008D71E9" w:rsidRDefault="00E114F3" w:rsidP="003D3122">
      <w:pPr>
        <w:pStyle w:val="FootnoteText"/>
      </w:pPr>
      <w:r w:rsidRPr="008D71E9">
        <w:rPr>
          <w:rStyle w:val="FootnoteReference"/>
          <w:rFonts w:cstheme="minorHAnsi"/>
        </w:rPr>
        <w:footnoteRef/>
      </w:r>
      <w:r w:rsidRPr="008D71E9">
        <w:t xml:space="preserve"> </w:t>
      </w:r>
      <w:r w:rsidRPr="008D71E9">
        <w:tab/>
      </w:r>
      <w:r w:rsidR="00EE72D7">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EE72D7">
        <w:rPr>
          <w:color w:val="444444"/>
          <w:lang w:eastAsia="en-GB"/>
        </w:rPr>
        <w:t>(</w:t>
      </w:r>
      <w:hyperlink r:id="rId1" w:history="1">
        <w:r w:rsidR="00EE72D7">
          <w:rPr>
            <w:rStyle w:val="Hyperlink"/>
            <w:color w:val="800080"/>
            <w:lang w:eastAsia="en-GB"/>
          </w:rPr>
          <w:t>OJ L 176, 27.6.2013, p. 1</w:t>
        </w:r>
      </w:hyperlink>
      <w:r w:rsidR="00EE72D7">
        <w:rPr>
          <w:color w:val="800080"/>
          <w:u w:val="single"/>
          <w:lang w:eastAsia="en-GB"/>
        </w:rPr>
        <w:t xml:space="preserve">; </w:t>
      </w:r>
      <w:hyperlink r:id="rId2" w:history="1">
        <w:r w:rsidR="00EE72D7">
          <w:rPr>
            <w:rStyle w:val="Hyperlink"/>
          </w:rPr>
          <w:t>Regulation - EU - 2024/1623 - EN - EUR-Lex (europa.eu)</w:t>
        </w:r>
      </w:hyperlink>
      <w:r w:rsidR="00EE72D7">
        <w:rPr>
          <w:color w:val="444444"/>
          <w:lang w:eastAsia="en-GB"/>
        </w:rPr>
        <w:t>)</w:t>
      </w:r>
      <w:r w:rsidR="00EE72D7">
        <w:rPr>
          <w:lang w:eastAsia="en-GB"/>
        </w:rP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CE9015"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2F1B75F"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B6A7D7E"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EE109C"/>
    <w:multiLevelType w:val="hybridMultilevel"/>
    <w:tmpl w:val="AB243A0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E55DB4"/>
    <w:multiLevelType w:val="hybridMultilevel"/>
    <w:tmpl w:val="D4F8EA40"/>
    <w:lvl w:ilvl="0" w:tplc="FFFFFFFF">
      <w:start w:val="1"/>
      <w:numFmt w:val="lowerRoman"/>
      <w:lvlText w:val="%1)"/>
      <w:lvlJc w:val="left"/>
      <w:pPr>
        <w:ind w:left="1080" w:hanging="720"/>
      </w:pPr>
      <w:rPr>
        <w:rFonts w:hint="default"/>
      </w:rPr>
    </w:lvl>
    <w:lvl w:ilvl="1" w:tplc="08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485B13DC"/>
    <w:multiLevelType w:val="hybridMultilevel"/>
    <w:tmpl w:val="153025E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E62199"/>
    <w:multiLevelType w:val="hybridMultilevel"/>
    <w:tmpl w:val="1F2ACEF8"/>
    <w:lvl w:ilvl="0" w:tplc="67E89A4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11"/>
  </w:num>
  <w:num w:numId="2" w16cid:durableId="1266694335">
    <w:abstractNumId w:val="7"/>
  </w:num>
  <w:num w:numId="3" w16cid:durableId="1815637054">
    <w:abstractNumId w:val="0"/>
  </w:num>
  <w:num w:numId="4" w16cid:durableId="956064537">
    <w:abstractNumId w:val="2"/>
  </w:num>
  <w:num w:numId="5" w16cid:durableId="37778419">
    <w:abstractNumId w:val="4"/>
  </w:num>
  <w:num w:numId="6" w16cid:durableId="803155118">
    <w:abstractNumId w:val="1"/>
  </w:num>
  <w:num w:numId="7" w16cid:durableId="1073312597">
    <w:abstractNumId w:val="9"/>
  </w:num>
  <w:num w:numId="8" w16cid:durableId="896935632">
    <w:abstractNumId w:val="6"/>
  </w:num>
  <w:num w:numId="9" w16cid:durableId="570041076">
    <w:abstractNumId w:val="10"/>
  </w:num>
  <w:num w:numId="10" w16cid:durableId="95685444">
    <w:abstractNumId w:val="5"/>
  </w:num>
  <w:num w:numId="11" w16cid:durableId="284583270">
    <w:abstractNumId w:val="8"/>
  </w:num>
  <w:num w:numId="12" w16cid:durableId="5657990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057DA"/>
    <w:rsid w:val="000118A0"/>
    <w:rsid w:val="00011939"/>
    <w:rsid w:val="00012A75"/>
    <w:rsid w:val="0001405C"/>
    <w:rsid w:val="0001650F"/>
    <w:rsid w:val="00024346"/>
    <w:rsid w:val="00025F22"/>
    <w:rsid w:val="000272B2"/>
    <w:rsid w:val="000307E6"/>
    <w:rsid w:val="00030D74"/>
    <w:rsid w:val="00043B86"/>
    <w:rsid w:val="0004584F"/>
    <w:rsid w:val="00045858"/>
    <w:rsid w:val="00046439"/>
    <w:rsid w:val="000465B3"/>
    <w:rsid w:val="00050ABA"/>
    <w:rsid w:val="000576E8"/>
    <w:rsid w:val="0006502A"/>
    <w:rsid w:val="000664FC"/>
    <w:rsid w:val="000665BE"/>
    <w:rsid w:val="00066F9F"/>
    <w:rsid w:val="0006789F"/>
    <w:rsid w:val="00073105"/>
    <w:rsid w:val="000746E8"/>
    <w:rsid w:val="00074F00"/>
    <w:rsid w:val="00075D8B"/>
    <w:rsid w:val="00076263"/>
    <w:rsid w:val="00076410"/>
    <w:rsid w:val="00080F37"/>
    <w:rsid w:val="00083594"/>
    <w:rsid w:val="00087F79"/>
    <w:rsid w:val="00090561"/>
    <w:rsid w:val="00095D07"/>
    <w:rsid w:val="00096102"/>
    <w:rsid w:val="000A0D62"/>
    <w:rsid w:val="000A12B5"/>
    <w:rsid w:val="000A7B76"/>
    <w:rsid w:val="000B16B1"/>
    <w:rsid w:val="000B2704"/>
    <w:rsid w:val="000B2D8F"/>
    <w:rsid w:val="000B3E22"/>
    <w:rsid w:val="000B4462"/>
    <w:rsid w:val="000C1526"/>
    <w:rsid w:val="000C3EAE"/>
    <w:rsid w:val="000C4618"/>
    <w:rsid w:val="000C77E0"/>
    <w:rsid w:val="000D0723"/>
    <w:rsid w:val="000D0DBB"/>
    <w:rsid w:val="000D3111"/>
    <w:rsid w:val="000D3C6F"/>
    <w:rsid w:val="000D4A72"/>
    <w:rsid w:val="000D6DA0"/>
    <w:rsid w:val="000E3AB0"/>
    <w:rsid w:val="000E696C"/>
    <w:rsid w:val="000F08DF"/>
    <w:rsid w:val="000F1044"/>
    <w:rsid w:val="000F2921"/>
    <w:rsid w:val="000F375E"/>
    <w:rsid w:val="000F5C83"/>
    <w:rsid w:val="000F5FED"/>
    <w:rsid w:val="000F6C61"/>
    <w:rsid w:val="00103ABA"/>
    <w:rsid w:val="00103E71"/>
    <w:rsid w:val="00105E35"/>
    <w:rsid w:val="0011472E"/>
    <w:rsid w:val="001220D8"/>
    <w:rsid w:val="00122ABE"/>
    <w:rsid w:val="001257B6"/>
    <w:rsid w:val="00126683"/>
    <w:rsid w:val="00127890"/>
    <w:rsid w:val="00127955"/>
    <w:rsid w:val="00131C22"/>
    <w:rsid w:val="00134D05"/>
    <w:rsid w:val="00135C50"/>
    <w:rsid w:val="00136AE4"/>
    <w:rsid w:val="00141217"/>
    <w:rsid w:val="001420EB"/>
    <w:rsid w:val="00142276"/>
    <w:rsid w:val="00142D89"/>
    <w:rsid w:val="001449CE"/>
    <w:rsid w:val="001452C3"/>
    <w:rsid w:val="00145CEF"/>
    <w:rsid w:val="0015285C"/>
    <w:rsid w:val="00157939"/>
    <w:rsid w:val="00160A53"/>
    <w:rsid w:val="00161A8E"/>
    <w:rsid w:val="00162183"/>
    <w:rsid w:val="00165BEF"/>
    <w:rsid w:val="001756BE"/>
    <w:rsid w:val="0017572D"/>
    <w:rsid w:val="00177229"/>
    <w:rsid w:val="001830A3"/>
    <w:rsid w:val="00185088"/>
    <w:rsid w:val="001871DA"/>
    <w:rsid w:val="001918A2"/>
    <w:rsid w:val="00196907"/>
    <w:rsid w:val="001A2C2E"/>
    <w:rsid w:val="001B03D9"/>
    <w:rsid w:val="001B03DD"/>
    <w:rsid w:val="001B0A1D"/>
    <w:rsid w:val="001B2292"/>
    <w:rsid w:val="001B291D"/>
    <w:rsid w:val="001B3BC1"/>
    <w:rsid w:val="001B500A"/>
    <w:rsid w:val="001B58F8"/>
    <w:rsid w:val="001B6C85"/>
    <w:rsid w:val="001C2B75"/>
    <w:rsid w:val="001C4677"/>
    <w:rsid w:val="001C6CDD"/>
    <w:rsid w:val="001C6FE9"/>
    <w:rsid w:val="001D0334"/>
    <w:rsid w:val="001D080D"/>
    <w:rsid w:val="001D11E0"/>
    <w:rsid w:val="001D592E"/>
    <w:rsid w:val="001D782E"/>
    <w:rsid w:val="001E1503"/>
    <w:rsid w:val="001E5563"/>
    <w:rsid w:val="001F1176"/>
    <w:rsid w:val="001F7ED3"/>
    <w:rsid w:val="00201011"/>
    <w:rsid w:val="002026B4"/>
    <w:rsid w:val="002026D9"/>
    <w:rsid w:val="002054FC"/>
    <w:rsid w:val="002075AA"/>
    <w:rsid w:val="00207EDD"/>
    <w:rsid w:val="002118F9"/>
    <w:rsid w:val="00211970"/>
    <w:rsid w:val="00214165"/>
    <w:rsid w:val="00216C79"/>
    <w:rsid w:val="002208D1"/>
    <w:rsid w:val="00223530"/>
    <w:rsid w:val="00226DD0"/>
    <w:rsid w:val="00230607"/>
    <w:rsid w:val="00230F64"/>
    <w:rsid w:val="002322F4"/>
    <w:rsid w:val="002354DB"/>
    <w:rsid w:val="002355B0"/>
    <w:rsid w:val="00235C89"/>
    <w:rsid w:val="00236174"/>
    <w:rsid w:val="0024083E"/>
    <w:rsid w:val="00241FEC"/>
    <w:rsid w:val="00242E08"/>
    <w:rsid w:val="002455B5"/>
    <w:rsid w:val="002457F5"/>
    <w:rsid w:val="00246D4F"/>
    <w:rsid w:val="00250A53"/>
    <w:rsid w:val="00253C3A"/>
    <w:rsid w:val="00253CF4"/>
    <w:rsid w:val="00254FDF"/>
    <w:rsid w:val="002558AA"/>
    <w:rsid w:val="00257387"/>
    <w:rsid w:val="0026154A"/>
    <w:rsid w:val="00267B03"/>
    <w:rsid w:val="00267CA1"/>
    <w:rsid w:val="00270E06"/>
    <w:rsid w:val="00272014"/>
    <w:rsid w:val="0027387E"/>
    <w:rsid w:val="00273B65"/>
    <w:rsid w:val="00275651"/>
    <w:rsid w:val="00277197"/>
    <w:rsid w:val="002772B5"/>
    <w:rsid w:val="002774FB"/>
    <w:rsid w:val="00277E2E"/>
    <w:rsid w:val="002854BD"/>
    <w:rsid w:val="0028730E"/>
    <w:rsid w:val="00287A78"/>
    <w:rsid w:val="002912CA"/>
    <w:rsid w:val="00291643"/>
    <w:rsid w:val="002919DB"/>
    <w:rsid w:val="00293086"/>
    <w:rsid w:val="002A02D1"/>
    <w:rsid w:val="002A213A"/>
    <w:rsid w:val="002A2633"/>
    <w:rsid w:val="002A26E9"/>
    <w:rsid w:val="002A4A49"/>
    <w:rsid w:val="002A55B5"/>
    <w:rsid w:val="002A7A1C"/>
    <w:rsid w:val="002B0785"/>
    <w:rsid w:val="002B20D8"/>
    <w:rsid w:val="002B2993"/>
    <w:rsid w:val="002B2F6C"/>
    <w:rsid w:val="002B708C"/>
    <w:rsid w:val="002B7BCC"/>
    <w:rsid w:val="002C1404"/>
    <w:rsid w:val="002C6300"/>
    <w:rsid w:val="002D0EA4"/>
    <w:rsid w:val="002D5C08"/>
    <w:rsid w:val="002E1556"/>
    <w:rsid w:val="002E1AD8"/>
    <w:rsid w:val="002E28B0"/>
    <w:rsid w:val="002E4ED1"/>
    <w:rsid w:val="002F3CFA"/>
    <w:rsid w:val="002F70A5"/>
    <w:rsid w:val="002F733A"/>
    <w:rsid w:val="002F7AF6"/>
    <w:rsid w:val="00306E05"/>
    <w:rsid w:val="003123CA"/>
    <w:rsid w:val="003134EA"/>
    <w:rsid w:val="00313B19"/>
    <w:rsid w:val="00313BE5"/>
    <w:rsid w:val="003140BC"/>
    <w:rsid w:val="003173AB"/>
    <w:rsid w:val="0032128C"/>
    <w:rsid w:val="00322C5B"/>
    <w:rsid w:val="0032312B"/>
    <w:rsid w:val="0032508D"/>
    <w:rsid w:val="00325595"/>
    <w:rsid w:val="003260B9"/>
    <w:rsid w:val="003310FD"/>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76B14"/>
    <w:rsid w:val="003826D3"/>
    <w:rsid w:val="003858A3"/>
    <w:rsid w:val="00390609"/>
    <w:rsid w:val="00390ACF"/>
    <w:rsid w:val="003930C3"/>
    <w:rsid w:val="00393427"/>
    <w:rsid w:val="00393FEF"/>
    <w:rsid w:val="00394139"/>
    <w:rsid w:val="00394AE0"/>
    <w:rsid w:val="00395B20"/>
    <w:rsid w:val="003A11C2"/>
    <w:rsid w:val="003A134B"/>
    <w:rsid w:val="003A1367"/>
    <w:rsid w:val="003A20B0"/>
    <w:rsid w:val="003A3338"/>
    <w:rsid w:val="003A752D"/>
    <w:rsid w:val="003B0795"/>
    <w:rsid w:val="003B12FB"/>
    <w:rsid w:val="003B40C6"/>
    <w:rsid w:val="003C0178"/>
    <w:rsid w:val="003C1B42"/>
    <w:rsid w:val="003C3FE1"/>
    <w:rsid w:val="003C62CB"/>
    <w:rsid w:val="003C7646"/>
    <w:rsid w:val="003D0A4B"/>
    <w:rsid w:val="003D0FCA"/>
    <w:rsid w:val="003D3122"/>
    <w:rsid w:val="003D36FD"/>
    <w:rsid w:val="003D49FC"/>
    <w:rsid w:val="003D54AC"/>
    <w:rsid w:val="003D5875"/>
    <w:rsid w:val="003D5C33"/>
    <w:rsid w:val="003E1A11"/>
    <w:rsid w:val="003E207A"/>
    <w:rsid w:val="003E3201"/>
    <w:rsid w:val="003E7CB0"/>
    <w:rsid w:val="003F52CD"/>
    <w:rsid w:val="003F5CE4"/>
    <w:rsid w:val="0040312B"/>
    <w:rsid w:val="00403F5F"/>
    <w:rsid w:val="00404BBB"/>
    <w:rsid w:val="00404E97"/>
    <w:rsid w:val="00405D1E"/>
    <w:rsid w:val="0041073A"/>
    <w:rsid w:val="004129ED"/>
    <w:rsid w:val="00413B96"/>
    <w:rsid w:val="004153D1"/>
    <w:rsid w:val="0042443A"/>
    <w:rsid w:val="00425384"/>
    <w:rsid w:val="00430F3A"/>
    <w:rsid w:val="00441196"/>
    <w:rsid w:val="00443CBC"/>
    <w:rsid w:val="00445677"/>
    <w:rsid w:val="004509B7"/>
    <w:rsid w:val="004544AD"/>
    <w:rsid w:val="00456F97"/>
    <w:rsid w:val="00457089"/>
    <w:rsid w:val="00460310"/>
    <w:rsid w:val="004618A3"/>
    <w:rsid w:val="0046389C"/>
    <w:rsid w:val="004651FB"/>
    <w:rsid w:val="00471410"/>
    <w:rsid w:val="004714CE"/>
    <w:rsid w:val="00472573"/>
    <w:rsid w:val="004744D1"/>
    <w:rsid w:val="00474A18"/>
    <w:rsid w:val="004849ED"/>
    <w:rsid w:val="004863DC"/>
    <w:rsid w:val="00486834"/>
    <w:rsid w:val="00486925"/>
    <w:rsid w:val="00487314"/>
    <w:rsid w:val="0049000A"/>
    <w:rsid w:val="00492339"/>
    <w:rsid w:val="00496389"/>
    <w:rsid w:val="00496A9E"/>
    <w:rsid w:val="004A0829"/>
    <w:rsid w:val="004A0952"/>
    <w:rsid w:val="004A18F4"/>
    <w:rsid w:val="004A3168"/>
    <w:rsid w:val="004A3C86"/>
    <w:rsid w:val="004A4A2C"/>
    <w:rsid w:val="004A58B5"/>
    <w:rsid w:val="004A5BBA"/>
    <w:rsid w:val="004A62B8"/>
    <w:rsid w:val="004A742E"/>
    <w:rsid w:val="004A7915"/>
    <w:rsid w:val="004B0B6E"/>
    <w:rsid w:val="004B0FB3"/>
    <w:rsid w:val="004B0FCE"/>
    <w:rsid w:val="004B1D55"/>
    <w:rsid w:val="004B57A6"/>
    <w:rsid w:val="004B6D23"/>
    <w:rsid w:val="004C06C0"/>
    <w:rsid w:val="004C08C6"/>
    <w:rsid w:val="004C2C33"/>
    <w:rsid w:val="004C3206"/>
    <w:rsid w:val="004D0A0E"/>
    <w:rsid w:val="004D0C4D"/>
    <w:rsid w:val="004D442B"/>
    <w:rsid w:val="004D7AAC"/>
    <w:rsid w:val="004E0A33"/>
    <w:rsid w:val="004E2BF2"/>
    <w:rsid w:val="004E3E86"/>
    <w:rsid w:val="004E41F1"/>
    <w:rsid w:val="004E5F6E"/>
    <w:rsid w:val="004E67D0"/>
    <w:rsid w:val="004E7E6A"/>
    <w:rsid w:val="004F220F"/>
    <w:rsid w:val="004F22BD"/>
    <w:rsid w:val="004F55D2"/>
    <w:rsid w:val="004F6309"/>
    <w:rsid w:val="004F7296"/>
    <w:rsid w:val="00500525"/>
    <w:rsid w:val="00501D3A"/>
    <w:rsid w:val="00502CBE"/>
    <w:rsid w:val="0051094B"/>
    <w:rsid w:val="00511F83"/>
    <w:rsid w:val="005129A3"/>
    <w:rsid w:val="00513E9E"/>
    <w:rsid w:val="005201AB"/>
    <w:rsid w:val="00520A67"/>
    <w:rsid w:val="00521787"/>
    <w:rsid w:val="005227BF"/>
    <w:rsid w:val="00523851"/>
    <w:rsid w:val="005244B2"/>
    <w:rsid w:val="00525D0C"/>
    <w:rsid w:val="00531A16"/>
    <w:rsid w:val="0053230B"/>
    <w:rsid w:val="005323E0"/>
    <w:rsid w:val="00532CFA"/>
    <w:rsid w:val="00533587"/>
    <w:rsid w:val="005346B6"/>
    <w:rsid w:val="00536DD1"/>
    <w:rsid w:val="00542C4F"/>
    <w:rsid w:val="00543CE4"/>
    <w:rsid w:val="00545C2E"/>
    <w:rsid w:val="005511B4"/>
    <w:rsid w:val="005525B5"/>
    <w:rsid w:val="00552616"/>
    <w:rsid w:val="00555026"/>
    <w:rsid w:val="00557E87"/>
    <w:rsid w:val="005644FD"/>
    <w:rsid w:val="00573755"/>
    <w:rsid w:val="0058077D"/>
    <w:rsid w:val="00581EE7"/>
    <w:rsid w:val="00585FE7"/>
    <w:rsid w:val="00592CFD"/>
    <w:rsid w:val="00594CF8"/>
    <w:rsid w:val="00594DEA"/>
    <w:rsid w:val="00597741"/>
    <w:rsid w:val="005A0E65"/>
    <w:rsid w:val="005A1D73"/>
    <w:rsid w:val="005A28B3"/>
    <w:rsid w:val="005A56B5"/>
    <w:rsid w:val="005A6F28"/>
    <w:rsid w:val="005B1A6A"/>
    <w:rsid w:val="005B266A"/>
    <w:rsid w:val="005B2681"/>
    <w:rsid w:val="005B35FE"/>
    <w:rsid w:val="005B36AF"/>
    <w:rsid w:val="005B4907"/>
    <w:rsid w:val="005B5827"/>
    <w:rsid w:val="005B6691"/>
    <w:rsid w:val="005B76B3"/>
    <w:rsid w:val="005C0169"/>
    <w:rsid w:val="005C361B"/>
    <w:rsid w:val="005C43BC"/>
    <w:rsid w:val="005C4785"/>
    <w:rsid w:val="005C5685"/>
    <w:rsid w:val="005C7DD8"/>
    <w:rsid w:val="005D02AE"/>
    <w:rsid w:val="005D3B7F"/>
    <w:rsid w:val="005D484F"/>
    <w:rsid w:val="005D78BA"/>
    <w:rsid w:val="005E0DB5"/>
    <w:rsid w:val="005E1172"/>
    <w:rsid w:val="005E426C"/>
    <w:rsid w:val="005E4525"/>
    <w:rsid w:val="005E5C07"/>
    <w:rsid w:val="005E651B"/>
    <w:rsid w:val="005E6595"/>
    <w:rsid w:val="005E7C4C"/>
    <w:rsid w:val="005F2270"/>
    <w:rsid w:val="005F6363"/>
    <w:rsid w:val="005F6A97"/>
    <w:rsid w:val="006010B7"/>
    <w:rsid w:val="006020C0"/>
    <w:rsid w:val="00603CA2"/>
    <w:rsid w:val="00605946"/>
    <w:rsid w:val="006106BB"/>
    <w:rsid w:val="00611A03"/>
    <w:rsid w:val="00615045"/>
    <w:rsid w:val="006175E8"/>
    <w:rsid w:val="00617849"/>
    <w:rsid w:val="00620C52"/>
    <w:rsid w:val="006276CF"/>
    <w:rsid w:val="00631769"/>
    <w:rsid w:val="00632F0C"/>
    <w:rsid w:val="00634105"/>
    <w:rsid w:val="006423F0"/>
    <w:rsid w:val="00643568"/>
    <w:rsid w:val="006467E0"/>
    <w:rsid w:val="006515E3"/>
    <w:rsid w:val="00651CFD"/>
    <w:rsid w:val="00654641"/>
    <w:rsid w:val="00662E68"/>
    <w:rsid w:val="00663EA2"/>
    <w:rsid w:val="00665EDF"/>
    <w:rsid w:val="00666BFE"/>
    <w:rsid w:val="006671B4"/>
    <w:rsid w:val="00670D9B"/>
    <w:rsid w:val="006710C9"/>
    <w:rsid w:val="00671F1C"/>
    <w:rsid w:val="006721A7"/>
    <w:rsid w:val="00672648"/>
    <w:rsid w:val="00672FCF"/>
    <w:rsid w:val="006734FF"/>
    <w:rsid w:val="0067596F"/>
    <w:rsid w:val="00675FB5"/>
    <w:rsid w:val="00680908"/>
    <w:rsid w:val="006825A4"/>
    <w:rsid w:val="006832AC"/>
    <w:rsid w:val="0068676B"/>
    <w:rsid w:val="006943D3"/>
    <w:rsid w:val="006956F2"/>
    <w:rsid w:val="00695D35"/>
    <w:rsid w:val="00695DBE"/>
    <w:rsid w:val="006A3134"/>
    <w:rsid w:val="006A3C03"/>
    <w:rsid w:val="006A6B36"/>
    <w:rsid w:val="006A7708"/>
    <w:rsid w:val="006B1B9D"/>
    <w:rsid w:val="006B1C53"/>
    <w:rsid w:val="006B4D78"/>
    <w:rsid w:val="006B7E63"/>
    <w:rsid w:val="006C306E"/>
    <w:rsid w:val="006C331E"/>
    <w:rsid w:val="006C62E5"/>
    <w:rsid w:val="006C66D0"/>
    <w:rsid w:val="006D3272"/>
    <w:rsid w:val="006D3A51"/>
    <w:rsid w:val="006D58A9"/>
    <w:rsid w:val="006D76F7"/>
    <w:rsid w:val="006E0F5F"/>
    <w:rsid w:val="006E1A81"/>
    <w:rsid w:val="006E1C89"/>
    <w:rsid w:val="006E2DDE"/>
    <w:rsid w:val="006E3051"/>
    <w:rsid w:val="006F4C95"/>
    <w:rsid w:val="006F5677"/>
    <w:rsid w:val="00701AB8"/>
    <w:rsid w:val="0070328C"/>
    <w:rsid w:val="0070389C"/>
    <w:rsid w:val="00705C67"/>
    <w:rsid w:val="00713824"/>
    <w:rsid w:val="007146FC"/>
    <w:rsid w:val="0071476F"/>
    <w:rsid w:val="00716B43"/>
    <w:rsid w:val="007212B1"/>
    <w:rsid w:val="00721E9C"/>
    <w:rsid w:val="007227C1"/>
    <w:rsid w:val="00725562"/>
    <w:rsid w:val="00727D92"/>
    <w:rsid w:val="0073744A"/>
    <w:rsid w:val="00742D4E"/>
    <w:rsid w:val="0074599C"/>
    <w:rsid w:val="00752BA7"/>
    <w:rsid w:val="007535CB"/>
    <w:rsid w:val="00753C8F"/>
    <w:rsid w:val="007561ED"/>
    <w:rsid w:val="00756B6D"/>
    <w:rsid w:val="007572BA"/>
    <w:rsid w:val="00757EE7"/>
    <w:rsid w:val="00760B2D"/>
    <w:rsid w:val="00761A99"/>
    <w:rsid w:val="00764F56"/>
    <w:rsid w:val="00765CB0"/>
    <w:rsid w:val="00775BD9"/>
    <w:rsid w:val="00780966"/>
    <w:rsid w:val="00785777"/>
    <w:rsid w:val="007863F3"/>
    <w:rsid w:val="00787341"/>
    <w:rsid w:val="007912F6"/>
    <w:rsid w:val="00793C82"/>
    <w:rsid w:val="0079404E"/>
    <w:rsid w:val="007942F6"/>
    <w:rsid w:val="00794EEA"/>
    <w:rsid w:val="00795D11"/>
    <w:rsid w:val="007A244C"/>
    <w:rsid w:val="007A25E1"/>
    <w:rsid w:val="007A4B1F"/>
    <w:rsid w:val="007A7D9C"/>
    <w:rsid w:val="007B0E7E"/>
    <w:rsid w:val="007B37CA"/>
    <w:rsid w:val="007B3E62"/>
    <w:rsid w:val="007B4F63"/>
    <w:rsid w:val="007B716B"/>
    <w:rsid w:val="007B759C"/>
    <w:rsid w:val="007C45A4"/>
    <w:rsid w:val="007C4795"/>
    <w:rsid w:val="007C5D41"/>
    <w:rsid w:val="007C6DDA"/>
    <w:rsid w:val="007D1B69"/>
    <w:rsid w:val="007D3710"/>
    <w:rsid w:val="007D47E8"/>
    <w:rsid w:val="007E4A47"/>
    <w:rsid w:val="007E7DB4"/>
    <w:rsid w:val="007F107B"/>
    <w:rsid w:val="007F3294"/>
    <w:rsid w:val="007F35C2"/>
    <w:rsid w:val="007F3DCB"/>
    <w:rsid w:val="007F481E"/>
    <w:rsid w:val="007F5FB7"/>
    <w:rsid w:val="007F79D0"/>
    <w:rsid w:val="008006BD"/>
    <w:rsid w:val="00800DA8"/>
    <w:rsid w:val="00804617"/>
    <w:rsid w:val="0080619E"/>
    <w:rsid w:val="008064B3"/>
    <w:rsid w:val="00806C37"/>
    <w:rsid w:val="00806D63"/>
    <w:rsid w:val="008073CE"/>
    <w:rsid w:val="008106BB"/>
    <w:rsid w:val="008126E2"/>
    <w:rsid w:val="00815D64"/>
    <w:rsid w:val="00820A89"/>
    <w:rsid w:val="008224E4"/>
    <w:rsid w:val="00823C1A"/>
    <w:rsid w:val="00825B74"/>
    <w:rsid w:val="00825C0C"/>
    <w:rsid w:val="00827D03"/>
    <w:rsid w:val="008340AA"/>
    <w:rsid w:val="008408B7"/>
    <w:rsid w:val="00841A0D"/>
    <w:rsid w:val="008447E9"/>
    <w:rsid w:val="00845753"/>
    <w:rsid w:val="0084754D"/>
    <w:rsid w:val="00853F81"/>
    <w:rsid w:val="00856A58"/>
    <w:rsid w:val="00856FD6"/>
    <w:rsid w:val="00857C47"/>
    <w:rsid w:val="008606AB"/>
    <w:rsid w:val="00860C4A"/>
    <w:rsid w:val="008613CD"/>
    <w:rsid w:val="008639CA"/>
    <w:rsid w:val="008642ED"/>
    <w:rsid w:val="00864ECA"/>
    <w:rsid w:val="00864F98"/>
    <w:rsid w:val="008703CB"/>
    <w:rsid w:val="00871AC0"/>
    <w:rsid w:val="008726D2"/>
    <w:rsid w:val="00873664"/>
    <w:rsid w:val="008743B0"/>
    <w:rsid w:val="00876AB5"/>
    <w:rsid w:val="00876FEE"/>
    <w:rsid w:val="00877D06"/>
    <w:rsid w:val="00881740"/>
    <w:rsid w:val="00882C01"/>
    <w:rsid w:val="0088515A"/>
    <w:rsid w:val="00885AC5"/>
    <w:rsid w:val="00891AE6"/>
    <w:rsid w:val="00892D51"/>
    <w:rsid w:val="00892FC4"/>
    <w:rsid w:val="008A113C"/>
    <w:rsid w:val="008A1C9E"/>
    <w:rsid w:val="008A1F8B"/>
    <w:rsid w:val="008A379C"/>
    <w:rsid w:val="008A4CE3"/>
    <w:rsid w:val="008A6B9E"/>
    <w:rsid w:val="008A789A"/>
    <w:rsid w:val="008A7B63"/>
    <w:rsid w:val="008B015F"/>
    <w:rsid w:val="008B419B"/>
    <w:rsid w:val="008B66B5"/>
    <w:rsid w:val="008B71AE"/>
    <w:rsid w:val="008C3E6A"/>
    <w:rsid w:val="008C599A"/>
    <w:rsid w:val="008D0BBC"/>
    <w:rsid w:val="008D0DA3"/>
    <w:rsid w:val="008D220D"/>
    <w:rsid w:val="008D318E"/>
    <w:rsid w:val="008D6AE8"/>
    <w:rsid w:val="008D71E9"/>
    <w:rsid w:val="008D73D0"/>
    <w:rsid w:val="008E0228"/>
    <w:rsid w:val="008E4C2C"/>
    <w:rsid w:val="008E7892"/>
    <w:rsid w:val="008F0781"/>
    <w:rsid w:val="008F2676"/>
    <w:rsid w:val="008F4F1F"/>
    <w:rsid w:val="008F5F56"/>
    <w:rsid w:val="008F6903"/>
    <w:rsid w:val="00902794"/>
    <w:rsid w:val="009027E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4434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058"/>
    <w:rsid w:val="00993F77"/>
    <w:rsid w:val="0099479E"/>
    <w:rsid w:val="009A1346"/>
    <w:rsid w:val="009A1465"/>
    <w:rsid w:val="009A4AFC"/>
    <w:rsid w:val="009A4E43"/>
    <w:rsid w:val="009B143E"/>
    <w:rsid w:val="009B1F6C"/>
    <w:rsid w:val="009B7607"/>
    <w:rsid w:val="009C0143"/>
    <w:rsid w:val="009C194B"/>
    <w:rsid w:val="009C1A54"/>
    <w:rsid w:val="009C1BC1"/>
    <w:rsid w:val="009C7B8C"/>
    <w:rsid w:val="009D0A6F"/>
    <w:rsid w:val="009D1C49"/>
    <w:rsid w:val="009D2AA7"/>
    <w:rsid w:val="009D43F3"/>
    <w:rsid w:val="009D4A12"/>
    <w:rsid w:val="009D56BD"/>
    <w:rsid w:val="009D76DE"/>
    <w:rsid w:val="009E1FA8"/>
    <w:rsid w:val="009E306F"/>
    <w:rsid w:val="009E3E80"/>
    <w:rsid w:val="009E4370"/>
    <w:rsid w:val="009E565F"/>
    <w:rsid w:val="009E5FB3"/>
    <w:rsid w:val="009F39F6"/>
    <w:rsid w:val="009F423C"/>
    <w:rsid w:val="009F4407"/>
    <w:rsid w:val="009F7C59"/>
    <w:rsid w:val="00A02195"/>
    <w:rsid w:val="00A0227E"/>
    <w:rsid w:val="00A0556C"/>
    <w:rsid w:val="00A05AB5"/>
    <w:rsid w:val="00A12978"/>
    <w:rsid w:val="00A16CBB"/>
    <w:rsid w:val="00A17193"/>
    <w:rsid w:val="00A174CD"/>
    <w:rsid w:val="00A17EAD"/>
    <w:rsid w:val="00A215ED"/>
    <w:rsid w:val="00A24AB4"/>
    <w:rsid w:val="00A255AF"/>
    <w:rsid w:val="00A26F9F"/>
    <w:rsid w:val="00A31C3A"/>
    <w:rsid w:val="00A32013"/>
    <w:rsid w:val="00A32EDF"/>
    <w:rsid w:val="00A3462E"/>
    <w:rsid w:val="00A35BD7"/>
    <w:rsid w:val="00A37C45"/>
    <w:rsid w:val="00A42FD7"/>
    <w:rsid w:val="00A45948"/>
    <w:rsid w:val="00A4606C"/>
    <w:rsid w:val="00A471E8"/>
    <w:rsid w:val="00A47B28"/>
    <w:rsid w:val="00A509DA"/>
    <w:rsid w:val="00A536F4"/>
    <w:rsid w:val="00A5559A"/>
    <w:rsid w:val="00A621C9"/>
    <w:rsid w:val="00A622C1"/>
    <w:rsid w:val="00A631CD"/>
    <w:rsid w:val="00A633F6"/>
    <w:rsid w:val="00A653D8"/>
    <w:rsid w:val="00A71D9B"/>
    <w:rsid w:val="00A71F37"/>
    <w:rsid w:val="00A72505"/>
    <w:rsid w:val="00A755DF"/>
    <w:rsid w:val="00A7672B"/>
    <w:rsid w:val="00A76A8F"/>
    <w:rsid w:val="00A804B8"/>
    <w:rsid w:val="00A80AD8"/>
    <w:rsid w:val="00A82F75"/>
    <w:rsid w:val="00A843E1"/>
    <w:rsid w:val="00A87543"/>
    <w:rsid w:val="00A87C4E"/>
    <w:rsid w:val="00A90BF1"/>
    <w:rsid w:val="00A92258"/>
    <w:rsid w:val="00A9249A"/>
    <w:rsid w:val="00A92AB0"/>
    <w:rsid w:val="00A93038"/>
    <w:rsid w:val="00A930F4"/>
    <w:rsid w:val="00A945D1"/>
    <w:rsid w:val="00A94BCA"/>
    <w:rsid w:val="00A95CB6"/>
    <w:rsid w:val="00AA36DC"/>
    <w:rsid w:val="00AA5B9A"/>
    <w:rsid w:val="00AB1539"/>
    <w:rsid w:val="00AB31A2"/>
    <w:rsid w:val="00AC150B"/>
    <w:rsid w:val="00AC2834"/>
    <w:rsid w:val="00AC2CFC"/>
    <w:rsid w:val="00AC41A4"/>
    <w:rsid w:val="00AD193C"/>
    <w:rsid w:val="00AD3DCE"/>
    <w:rsid w:val="00AD49B8"/>
    <w:rsid w:val="00AE514C"/>
    <w:rsid w:val="00AE6902"/>
    <w:rsid w:val="00AF03AE"/>
    <w:rsid w:val="00AF352D"/>
    <w:rsid w:val="00AF467F"/>
    <w:rsid w:val="00B02F7E"/>
    <w:rsid w:val="00B03935"/>
    <w:rsid w:val="00B047CC"/>
    <w:rsid w:val="00B0524B"/>
    <w:rsid w:val="00B068B0"/>
    <w:rsid w:val="00B0694A"/>
    <w:rsid w:val="00B103CE"/>
    <w:rsid w:val="00B14691"/>
    <w:rsid w:val="00B14961"/>
    <w:rsid w:val="00B16370"/>
    <w:rsid w:val="00B165EB"/>
    <w:rsid w:val="00B2221A"/>
    <w:rsid w:val="00B23CA0"/>
    <w:rsid w:val="00B23CE1"/>
    <w:rsid w:val="00B24621"/>
    <w:rsid w:val="00B31A1C"/>
    <w:rsid w:val="00B33E68"/>
    <w:rsid w:val="00B34102"/>
    <w:rsid w:val="00B408D0"/>
    <w:rsid w:val="00B43AD7"/>
    <w:rsid w:val="00B512EE"/>
    <w:rsid w:val="00B522B0"/>
    <w:rsid w:val="00B52679"/>
    <w:rsid w:val="00B53886"/>
    <w:rsid w:val="00B552DF"/>
    <w:rsid w:val="00B55481"/>
    <w:rsid w:val="00B55900"/>
    <w:rsid w:val="00B567BA"/>
    <w:rsid w:val="00B568CE"/>
    <w:rsid w:val="00B61464"/>
    <w:rsid w:val="00B629DF"/>
    <w:rsid w:val="00B676B3"/>
    <w:rsid w:val="00B706B1"/>
    <w:rsid w:val="00B707B2"/>
    <w:rsid w:val="00B713A8"/>
    <w:rsid w:val="00B71605"/>
    <w:rsid w:val="00B722D0"/>
    <w:rsid w:val="00B74EFE"/>
    <w:rsid w:val="00B76288"/>
    <w:rsid w:val="00B76736"/>
    <w:rsid w:val="00B769F2"/>
    <w:rsid w:val="00B76B25"/>
    <w:rsid w:val="00B77A65"/>
    <w:rsid w:val="00B77DC7"/>
    <w:rsid w:val="00B805CD"/>
    <w:rsid w:val="00B84747"/>
    <w:rsid w:val="00B85488"/>
    <w:rsid w:val="00B87F06"/>
    <w:rsid w:val="00B94263"/>
    <w:rsid w:val="00B95A0E"/>
    <w:rsid w:val="00B96223"/>
    <w:rsid w:val="00B973FA"/>
    <w:rsid w:val="00B97738"/>
    <w:rsid w:val="00BA33C3"/>
    <w:rsid w:val="00BA3968"/>
    <w:rsid w:val="00BA4C67"/>
    <w:rsid w:val="00BA5732"/>
    <w:rsid w:val="00BA59D8"/>
    <w:rsid w:val="00BA6256"/>
    <w:rsid w:val="00BB0B3D"/>
    <w:rsid w:val="00BB37C8"/>
    <w:rsid w:val="00BB44B3"/>
    <w:rsid w:val="00BB704D"/>
    <w:rsid w:val="00BC186D"/>
    <w:rsid w:val="00BC1F18"/>
    <w:rsid w:val="00BC2C89"/>
    <w:rsid w:val="00BC3FB7"/>
    <w:rsid w:val="00BC4C4D"/>
    <w:rsid w:val="00BD248A"/>
    <w:rsid w:val="00BD294B"/>
    <w:rsid w:val="00BD3A95"/>
    <w:rsid w:val="00BD5A42"/>
    <w:rsid w:val="00BD7206"/>
    <w:rsid w:val="00BD7550"/>
    <w:rsid w:val="00BE15A1"/>
    <w:rsid w:val="00BE42E0"/>
    <w:rsid w:val="00BF3C9E"/>
    <w:rsid w:val="00BF4A7F"/>
    <w:rsid w:val="00BF4BAF"/>
    <w:rsid w:val="00BF4E0B"/>
    <w:rsid w:val="00BF51AD"/>
    <w:rsid w:val="00BF6AF4"/>
    <w:rsid w:val="00C02E9F"/>
    <w:rsid w:val="00C0682E"/>
    <w:rsid w:val="00C0725A"/>
    <w:rsid w:val="00C14DC2"/>
    <w:rsid w:val="00C15008"/>
    <w:rsid w:val="00C1741B"/>
    <w:rsid w:val="00C21475"/>
    <w:rsid w:val="00C21A7E"/>
    <w:rsid w:val="00C23912"/>
    <w:rsid w:val="00C248D1"/>
    <w:rsid w:val="00C24966"/>
    <w:rsid w:val="00C305C3"/>
    <w:rsid w:val="00C3314A"/>
    <w:rsid w:val="00C3526F"/>
    <w:rsid w:val="00C35993"/>
    <w:rsid w:val="00C36191"/>
    <w:rsid w:val="00C3709E"/>
    <w:rsid w:val="00C40750"/>
    <w:rsid w:val="00C40F35"/>
    <w:rsid w:val="00C411C4"/>
    <w:rsid w:val="00C41FA3"/>
    <w:rsid w:val="00C43700"/>
    <w:rsid w:val="00C4421F"/>
    <w:rsid w:val="00C51633"/>
    <w:rsid w:val="00C524CB"/>
    <w:rsid w:val="00C532CF"/>
    <w:rsid w:val="00C53869"/>
    <w:rsid w:val="00C54B92"/>
    <w:rsid w:val="00C568CA"/>
    <w:rsid w:val="00C56923"/>
    <w:rsid w:val="00C638C7"/>
    <w:rsid w:val="00C65626"/>
    <w:rsid w:val="00C700F4"/>
    <w:rsid w:val="00C703A9"/>
    <w:rsid w:val="00C737CB"/>
    <w:rsid w:val="00C748ED"/>
    <w:rsid w:val="00C764F0"/>
    <w:rsid w:val="00C85949"/>
    <w:rsid w:val="00C86A07"/>
    <w:rsid w:val="00C90166"/>
    <w:rsid w:val="00C90191"/>
    <w:rsid w:val="00C916C9"/>
    <w:rsid w:val="00C928D9"/>
    <w:rsid w:val="00C92D40"/>
    <w:rsid w:val="00C94470"/>
    <w:rsid w:val="00C969DD"/>
    <w:rsid w:val="00CA074B"/>
    <w:rsid w:val="00CA3BBF"/>
    <w:rsid w:val="00CA794A"/>
    <w:rsid w:val="00CB0899"/>
    <w:rsid w:val="00CB3224"/>
    <w:rsid w:val="00CB3237"/>
    <w:rsid w:val="00CB44DC"/>
    <w:rsid w:val="00CB60D9"/>
    <w:rsid w:val="00CC1463"/>
    <w:rsid w:val="00CC212C"/>
    <w:rsid w:val="00CC27AA"/>
    <w:rsid w:val="00CD444E"/>
    <w:rsid w:val="00CD4798"/>
    <w:rsid w:val="00CD68A2"/>
    <w:rsid w:val="00CE002E"/>
    <w:rsid w:val="00CE243D"/>
    <w:rsid w:val="00CE373B"/>
    <w:rsid w:val="00CE4B78"/>
    <w:rsid w:val="00CE5334"/>
    <w:rsid w:val="00CF0557"/>
    <w:rsid w:val="00CF16D4"/>
    <w:rsid w:val="00CF4B75"/>
    <w:rsid w:val="00CF5BBA"/>
    <w:rsid w:val="00CF6DD4"/>
    <w:rsid w:val="00CF7F64"/>
    <w:rsid w:val="00D00F1D"/>
    <w:rsid w:val="00D02186"/>
    <w:rsid w:val="00D05431"/>
    <w:rsid w:val="00D06E45"/>
    <w:rsid w:val="00D07442"/>
    <w:rsid w:val="00D0762F"/>
    <w:rsid w:val="00D07858"/>
    <w:rsid w:val="00D136A0"/>
    <w:rsid w:val="00D159DE"/>
    <w:rsid w:val="00D20F89"/>
    <w:rsid w:val="00D245C0"/>
    <w:rsid w:val="00D248FD"/>
    <w:rsid w:val="00D26C81"/>
    <w:rsid w:val="00D34497"/>
    <w:rsid w:val="00D36D1A"/>
    <w:rsid w:val="00D406FD"/>
    <w:rsid w:val="00D42000"/>
    <w:rsid w:val="00D43444"/>
    <w:rsid w:val="00D446B3"/>
    <w:rsid w:val="00D449C1"/>
    <w:rsid w:val="00D4597F"/>
    <w:rsid w:val="00D4645E"/>
    <w:rsid w:val="00D46663"/>
    <w:rsid w:val="00D46E79"/>
    <w:rsid w:val="00D50422"/>
    <w:rsid w:val="00D508C3"/>
    <w:rsid w:val="00D5746A"/>
    <w:rsid w:val="00D57EAD"/>
    <w:rsid w:val="00D60958"/>
    <w:rsid w:val="00D6205F"/>
    <w:rsid w:val="00D62B9C"/>
    <w:rsid w:val="00D64D68"/>
    <w:rsid w:val="00D656A5"/>
    <w:rsid w:val="00D70DE3"/>
    <w:rsid w:val="00D72CD9"/>
    <w:rsid w:val="00D734E2"/>
    <w:rsid w:val="00D740B8"/>
    <w:rsid w:val="00D75EF0"/>
    <w:rsid w:val="00D76809"/>
    <w:rsid w:val="00D76A23"/>
    <w:rsid w:val="00D81FA1"/>
    <w:rsid w:val="00D825DD"/>
    <w:rsid w:val="00D82B99"/>
    <w:rsid w:val="00D85DC0"/>
    <w:rsid w:val="00D873C1"/>
    <w:rsid w:val="00D87B9A"/>
    <w:rsid w:val="00D91B18"/>
    <w:rsid w:val="00D9508C"/>
    <w:rsid w:val="00DA0E14"/>
    <w:rsid w:val="00DA1090"/>
    <w:rsid w:val="00DA24A2"/>
    <w:rsid w:val="00DA2994"/>
    <w:rsid w:val="00DA47E2"/>
    <w:rsid w:val="00DA682F"/>
    <w:rsid w:val="00DB1204"/>
    <w:rsid w:val="00DB2BE1"/>
    <w:rsid w:val="00DB2F85"/>
    <w:rsid w:val="00DB3127"/>
    <w:rsid w:val="00DB51FA"/>
    <w:rsid w:val="00DB5E7D"/>
    <w:rsid w:val="00DC05DC"/>
    <w:rsid w:val="00DC2A2F"/>
    <w:rsid w:val="00DC4922"/>
    <w:rsid w:val="00DC553D"/>
    <w:rsid w:val="00DC6142"/>
    <w:rsid w:val="00DC65A9"/>
    <w:rsid w:val="00DD0AAA"/>
    <w:rsid w:val="00DD1D82"/>
    <w:rsid w:val="00DD4484"/>
    <w:rsid w:val="00DD6EDE"/>
    <w:rsid w:val="00DE041D"/>
    <w:rsid w:val="00DE0873"/>
    <w:rsid w:val="00DE0901"/>
    <w:rsid w:val="00DE306F"/>
    <w:rsid w:val="00DE3384"/>
    <w:rsid w:val="00DE3C24"/>
    <w:rsid w:val="00DE4617"/>
    <w:rsid w:val="00DE46B0"/>
    <w:rsid w:val="00DE7959"/>
    <w:rsid w:val="00DF2FC9"/>
    <w:rsid w:val="00E03FA1"/>
    <w:rsid w:val="00E040E7"/>
    <w:rsid w:val="00E0700E"/>
    <w:rsid w:val="00E114F3"/>
    <w:rsid w:val="00E12E35"/>
    <w:rsid w:val="00E13370"/>
    <w:rsid w:val="00E14EBE"/>
    <w:rsid w:val="00E21BC2"/>
    <w:rsid w:val="00E232A6"/>
    <w:rsid w:val="00E25C0C"/>
    <w:rsid w:val="00E2624F"/>
    <w:rsid w:val="00E262F3"/>
    <w:rsid w:val="00E2736B"/>
    <w:rsid w:val="00E33540"/>
    <w:rsid w:val="00E339D0"/>
    <w:rsid w:val="00E34291"/>
    <w:rsid w:val="00E34E64"/>
    <w:rsid w:val="00E35426"/>
    <w:rsid w:val="00E373CF"/>
    <w:rsid w:val="00E418BA"/>
    <w:rsid w:val="00E420AD"/>
    <w:rsid w:val="00E44051"/>
    <w:rsid w:val="00E46BA5"/>
    <w:rsid w:val="00E472D4"/>
    <w:rsid w:val="00E47A0A"/>
    <w:rsid w:val="00E5460F"/>
    <w:rsid w:val="00E55040"/>
    <w:rsid w:val="00E57987"/>
    <w:rsid w:val="00E619E8"/>
    <w:rsid w:val="00E65326"/>
    <w:rsid w:val="00E72306"/>
    <w:rsid w:val="00E7399B"/>
    <w:rsid w:val="00E739E8"/>
    <w:rsid w:val="00E74500"/>
    <w:rsid w:val="00E76AA5"/>
    <w:rsid w:val="00E810A4"/>
    <w:rsid w:val="00E8156F"/>
    <w:rsid w:val="00E83C2F"/>
    <w:rsid w:val="00E84823"/>
    <w:rsid w:val="00E86D65"/>
    <w:rsid w:val="00E930D2"/>
    <w:rsid w:val="00E93EC2"/>
    <w:rsid w:val="00E971EC"/>
    <w:rsid w:val="00EA0BF8"/>
    <w:rsid w:val="00EA10B1"/>
    <w:rsid w:val="00EA4672"/>
    <w:rsid w:val="00EB181C"/>
    <w:rsid w:val="00EB334E"/>
    <w:rsid w:val="00EB4637"/>
    <w:rsid w:val="00EB5A36"/>
    <w:rsid w:val="00EB5B9E"/>
    <w:rsid w:val="00EC0B2D"/>
    <w:rsid w:val="00EC1398"/>
    <w:rsid w:val="00EC31D7"/>
    <w:rsid w:val="00EC38AF"/>
    <w:rsid w:val="00EC4ABE"/>
    <w:rsid w:val="00EC5126"/>
    <w:rsid w:val="00EC5CB0"/>
    <w:rsid w:val="00EC6260"/>
    <w:rsid w:val="00EC671B"/>
    <w:rsid w:val="00ED1CAA"/>
    <w:rsid w:val="00ED316E"/>
    <w:rsid w:val="00ED4E93"/>
    <w:rsid w:val="00EE0982"/>
    <w:rsid w:val="00EE2C55"/>
    <w:rsid w:val="00EE41EC"/>
    <w:rsid w:val="00EE72D7"/>
    <w:rsid w:val="00EE7608"/>
    <w:rsid w:val="00EF02B2"/>
    <w:rsid w:val="00EF0863"/>
    <w:rsid w:val="00EF0D3A"/>
    <w:rsid w:val="00EF3173"/>
    <w:rsid w:val="00EF3514"/>
    <w:rsid w:val="00EF5E19"/>
    <w:rsid w:val="00F0085B"/>
    <w:rsid w:val="00F03DD7"/>
    <w:rsid w:val="00F0497A"/>
    <w:rsid w:val="00F04F6C"/>
    <w:rsid w:val="00F050C0"/>
    <w:rsid w:val="00F05C8E"/>
    <w:rsid w:val="00F07D3B"/>
    <w:rsid w:val="00F109EB"/>
    <w:rsid w:val="00F1153B"/>
    <w:rsid w:val="00F12D64"/>
    <w:rsid w:val="00F13925"/>
    <w:rsid w:val="00F15314"/>
    <w:rsid w:val="00F1667E"/>
    <w:rsid w:val="00F17ACE"/>
    <w:rsid w:val="00F17DB8"/>
    <w:rsid w:val="00F2302E"/>
    <w:rsid w:val="00F26A2D"/>
    <w:rsid w:val="00F27A79"/>
    <w:rsid w:val="00F30D08"/>
    <w:rsid w:val="00F32954"/>
    <w:rsid w:val="00F350A5"/>
    <w:rsid w:val="00F360F5"/>
    <w:rsid w:val="00F40946"/>
    <w:rsid w:val="00F41086"/>
    <w:rsid w:val="00F42D1D"/>
    <w:rsid w:val="00F44691"/>
    <w:rsid w:val="00F45561"/>
    <w:rsid w:val="00F45FA0"/>
    <w:rsid w:val="00F46777"/>
    <w:rsid w:val="00F47073"/>
    <w:rsid w:val="00F471EF"/>
    <w:rsid w:val="00F50AB4"/>
    <w:rsid w:val="00F50C98"/>
    <w:rsid w:val="00F5221D"/>
    <w:rsid w:val="00F5545D"/>
    <w:rsid w:val="00F60E58"/>
    <w:rsid w:val="00F62A66"/>
    <w:rsid w:val="00F63909"/>
    <w:rsid w:val="00F6491B"/>
    <w:rsid w:val="00F65F2F"/>
    <w:rsid w:val="00F66BE7"/>
    <w:rsid w:val="00F71C94"/>
    <w:rsid w:val="00F72D18"/>
    <w:rsid w:val="00F733E0"/>
    <w:rsid w:val="00F73806"/>
    <w:rsid w:val="00F73C0B"/>
    <w:rsid w:val="00F75FDA"/>
    <w:rsid w:val="00F77220"/>
    <w:rsid w:val="00F778C9"/>
    <w:rsid w:val="00F828EB"/>
    <w:rsid w:val="00F83B83"/>
    <w:rsid w:val="00F856E9"/>
    <w:rsid w:val="00F91EBC"/>
    <w:rsid w:val="00F92C8D"/>
    <w:rsid w:val="00F9691B"/>
    <w:rsid w:val="00F96CC1"/>
    <w:rsid w:val="00FA3008"/>
    <w:rsid w:val="00FA5FE3"/>
    <w:rsid w:val="00FA6077"/>
    <w:rsid w:val="00FA77E7"/>
    <w:rsid w:val="00FB2C55"/>
    <w:rsid w:val="00FB3621"/>
    <w:rsid w:val="00FB3A31"/>
    <w:rsid w:val="00FB52A2"/>
    <w:rsid w:val="00FB63B4"/>
    <w:rsid w:val="00FC09A0"/>
    <w:rsid w:val="00FC325D"/>
    <w:rsid w:val="00FC339E"/>
    <w:rsid w:val="00FC35EA"/>
    <w:rsid w:val="00FC4327"/>
    <w:rsid w:val="00FC49FB"/>
    <w:rsid w:val="00FD049F"/>
    <w:rsid w:val="00FE1673"/>
    <w:rsid w:val="00FE27A4"/>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077954"/>
  <w15:chartTrackingRefBased/>
  <w15:docId w15:val="{EA0AD1D5-6657-47B3-BC76-B1629B1E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3D3122"/>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en-US"/>
    </w:rPr>
  </w:style>
  <w:style w:type="character" w:customStyle="1" w:styleId="CommentTextChar">
    <w:name w:val="Comment Text Char"/>
    <w:basedOn w:val="DefaultParagraphFont"/>
    <w:link w:val="CommentText"/>
    <w:uiPriority w:val="99"/>
    <w:rsid w:val="00095D07"/>
    <w:rPr>
      <w:rFonts w:eastAsiaTheme="minorEastAsia"/>
      <w:sz w:val="20"/>
      <w:szCs w:val="20"/>
      <w:lang w:val="en-US"/>
    </w:rPr>
  </w:style>
  <w:style w:type="paragraph" w:customStyle="1" w:styleId="numberedparagraph">
    <w:name w:val="numbered paragraph"/>
    <w:basedOn w:val="Normal"/>
    <w:qFormat/>
    <w:rsid w:val="00095D07"/>
    <w:pPr>
      <w:numPr>
        <w:numId w:val="7"/>
      </w:numPr>
      <w:spacing w:before="240" w:after="120" w:line="276" w:lineRule="auto"/>
      <w:jc w:val="both"/>
    </w:pPr>
    <w:rPr>
      <w:lang w:val="en-US"/>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en-GB"/>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4AA13D-5788-405C-9534-7091A4501F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3.xml><?xml version="1.0" encoding="utf-8"?>
<ds:datastoreItem xmlns:ds="http://schemas.openxmlformats.org/officeDocument/2006/customXml" ds:itemID="{A3858D16-5A62-4E4D-96C3-F6E767B7E14B}">
  <ds:schemaRefs>
    <ds:schemaRef ds:uri="http://schemas.microsoft.com/sharepoint/v3/contenttype/forms"/>
  </ds:schemaRefs>
</ds:datastoreItem>
</file>

<file path=customXml/itemProps4.xml><?xml version="1.0" encoding="utf-8"?>
<ds:datastoreItem xmlns:ds="http://schemas.openxmlformats.org/officeDocument/2006/customXml" ds:itemID="{4BCFD491-C717-43CD-8132-4648BC014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5089</Words>
  <Characters>29013</Characters>
  <Application>Microsoft Office Word</Application>
  <DocSecurity>4</DocSecurity>
  <Lines>241</Lines>
  <Paragraphs>68</Paragraphs>
  <ScaleCrop>false</ScaleCrop>
  <Company/>
  <LinksUpToDate>false</LinksUpToDate>
  <CharactersWithSpaces>34034</CharactersWithSpaces>
  <SharedDoc>false</SharedDoc>
  <HLinks>
    <vt:vector size="36" baseType="variant">
      <vt:variant>
        <vt:i4>7143432</vt:i4>
      </vt:variant>
      <vt:variant>
        <vt:i4>3</vt:i4>
      </vt:variant>
      <vt:variant>
        <vt:i4>0</vt:i4>
      </vt:variant>
      <vt:variant>
        <vt:i4>5</vt:i4>
      </vt:variant>
      <vt:variant>
        <vt:lpwstr>https://eur-lex.europa.eu/legal-content/EN/TXT/?uri=OJ:L_202401623</vt:lpwstr>
      </vt:variant>
      <vt:variant>
        <vt:lpwstr/>
      </vt:variant>
      <vt:variant>
        <vt:i4>7602297</vt:i4>
      </vt:variant>
      <vt:variant>
        <vt:i4>0</vt:i4>
      </vt:variant>
      <vt:variant>
        <vt:i4>0</vt:i4>
      </vt:variant>
      <vt:variant>
        <vt:i4>5</vt:i4>
      </vt:variant>
      <vt:variant>
        <vt:lpwstr>https://eur-lex.europa.eu/legal-content/EN/AUTO/?uri=OJ:L:2013:176:TOC</vt:lpwstr>
      </vt:variant>
      <vt:variant>
        <vt:lpwstr/>
      </vt:variant>
      <vt:variant>
        <vt:i4>1507369</vt:i4>
      </vt:variant>
      <vt:variant>
        <vt:i4>9</vt:i4>
      </vt:variant>
      <vt:variant>
        <vt:i4>0</vt:i4>
      </vt:variant>
      <vt:variant>
        <vt:i4>5</vt:i4>
      </vt:variant>
      <vt:variant>
        <vt:lpwstr>mailto:anca.dinita@eba.europa.eu</vt:lpwstr>
      </vt:variant>
      <vt:variant>
        <vt:lpwstr/>
      </vt:variant>
      <vt:variant>
        <vt:i4>1507369</vt:i4>
      </vt:variant>
      <vt:variant>
        <vt:i4>6</vt:i4>
      </vt:variant>
      <vt:variant>
        <vt:i4>0</vt:i4>
      </vt:variant>
      <vt:variant>
        <vt:i4>5</vt:i4>
      </vt:variant>
      <vt:variant>
        <vt:lpwstr>mailto:anca.dinita@eba.europa.eu</vt:lpwstr>
      </vt:variant>
      <vt:variant>
        <vt:lpwstr/>
      </vt:variant>
      <vt:variant>
        <vt:i4>1507369</vt:i4>
      </vt:variant>
      <vt:variant>
        <vt:i4>3</vt:i4>
      </vt:variant>
      <vt:variant>
        <vt:i4>0</vt:i4>
      </vt:variant>
      <vt:variant>
        <vt:i4>5</vt:i4>
      </vt:variant>
      <vt:variant>
        <vt:lpwstr>mailto:anca.dinita@eba.europa.eu</vt:lpwstr>
      </vt:variant>
      <vt:variant>
        <vt:lpwstr/>
      </vt:variant>
      <vt:variant>
        <vt:i4>1507369</vt:i4>
      </vt:variant>
      <vt:variant>
        <vt:i4>0</vt:i4>
      </vt:variant>
      <vt:variant>
        <vt:i4>0</vt:i4>
      </vt:variant>
      <vt:variant>
        <vt:i4>5</vt:i4>
      </vt:variant>
      <vt:variant>
        <vt:lpwstr>mailto:anca.dinita@eba.europa.eu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Ferreira</dc:creator>
  <cp:keywords/>
  <dc:description/>
  <cp:lastModifiedBy>Raquel Ferreira</cp:lastModifiedBy>
  <cp:revision>2</cp:revision>
  <dcterms:created xsi:type="dcterms:W3CDTF">2025-12-15T18:10:00Z</dcterms:created>
  <dcterms:modified xsi:type="dcterms:W3CDTF">2025-12-15T18:10:00Z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